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FB8DD" w14:textId="77777777" w:rsidR="008E1B79" w:rsidRDefault="008E1B79" w:rsidP="008E1B79">
      <w:pPr>
        <w:pStyle w:val="BodyText"/>
        <w:rPr>
          <w:color w:val="000000"/>
          <w:sz w:val="20"/>
        </w:rPr>
      </w:pPr>
    </w:p>
    <w:p w14:paraId="2DA3DDEA" w14:textId="77777777" w:rsidR="008E1B79" w:rsidRPr="008E1B79" w:rsidRDefault="008E1B79" w:rsidP="008E1B79">
      <w:pPr>
        <w:pStyle w:val="BodyText"/>
        <w:rPr>
          <w:color w:val="000000"/>
          <w:sz w:val="20"/>
        </w:rPr>
      </w:pPr>
    </w:p>
    <w:p w14:paraId="02851581" w14:textId="77777777" w:rsidR="008E1B79" w:rsidRPr="008E1B79" w:rsidRDefault="38EA0458" w:rsidP="5362B0FE">
      <w:pPr>
        <w:jc w:val="center"/>
        <w:rPr>
          <w:rFonts w:ascii="Arial" w:hAnsi="Arial" w:cs="Arial"/>
          <w:b/>
          <w:bCs/>
          <w:color w:val="000000"/>
          <w:sz w:val="24"/>
          <w:szCs w:val="24"/>
        </w:rPr>
      </w:pPr>
      <w:r w:rsidRPr="5362B0FE">
        <w:rPr>
          <w:rFonts w:ascii="Arial" w:hAnsi="Arial" w:cs="Arial"/>
          <w:b/>
          <w:bCs/>
          <w:color w:val="000000" w:themeColor="text1"/>
          <w:sz w:val="24"/>
          <w:szCs w:val="24"/>
        </w:rPr>
        <w:t xml:space="preserve">CUSC - EXHIBIT </w:t>
      </w:r>
      <w:r w:rsidR="5144397C" w:rsidRPr="5362B0FE">
        <w:rPr>
          <w:rFonts w:ascii="Arial" w:hAnsi="Arial" w:cs="Arial"/>
          <w:b/>
          <w:bCs/>
          <w:color w:val="000000" w:themeColor="text1"/>
          <w:sz w:val="24"/>
          <w:szCs w:val="24"/>
        </w:rPr>
        <w:t>U</w:t>
      </w:r>
    </w:p>
    <w:p w14:paraId="4696B1E1" w14:textId="77777777" w:rsidR="008E1B79" w:rsidRPr="008E1B79" w:rsidRDefault="008E1B79" w:rsidP="008E1B79">
      <w:pPr>
        <w:jc w:val="center"/>
        <w:rPr>
          <w:rFonts w:ascii="Arial" w:hAnsi="Arial" w:cs="Arial"/>
          <w:b/>
          <w:color w:val="000000"/>
          <w:sz w:val="24"/>
          <w:szCs w:val="24"/>
        </w:rPr>
      </w:pPr>
    </w:p>
    <w:p w14:paraId="1E32F18A" w14:textId="77777777" w:rsidR="008E1B79" w:rsidRPr="008E1B79" w:rsidRDefault="008E1B79" w:rsidP="008E1B79">
      <w:pPr>
        <w:jc w:val="center"/>
        <w:rPr>
          <w:rFonts w:ascii="Arial" w:hAnsi="Arial" w:cs="Arial"/>
          <w:b/>
          <w:color w:val="000000"/>
          <w:sz w:val="24"/>
          <w:szCs w:val="24"/>
        </w:rPr>
      </w:pPr>
    </w:p>
    <w:p w14:paraId="2368FBB9" w14:textId="77777777" w:rsidR="008E1B79" w:rsidRPr="008E1B79" w:rsidRDefault="008E1B79" w:rsidP="008E1B79">
      <w:pPr>
        <w:jc w:val="center"/>
        <w:rPr>
          <w:rFonts w:ascii="Arial" w:hAnsi="Arial" w:cs="Arial"/>
          <w:b/>
          <w:color w:val="000000"/>
          <w:sz w:val="24"/>
          <w:szCs w:val="24"/>
        </w:rPr>
      </w:pPr>
    </w:p>
    <w:p w14:paraId="0D8DB1B7" w14:textId="77777777" w:rsidR="008E1B79" w:rsidRPr="008E1B79" w:rsidRDefault="008E1B79" w:rsidP="008E1B79">
      <w:pPr>
        <w:jc w:val="center"/>
        <w:rPr>
          <w:rFonts w:ascii="Arial" w:hAnsi="Arial" w:cs="Arial"/>
          <w:b/>
          <w:color w:val="000000"/>
          <w:sz w:val="24"/>
          <w:szCs w:val="24"/>
        </w:rPr>
      </w:pPr>
    </w:p>
    <w:p w14:paraId="0FE7743A" w14:textId="77777777" w:rsidR="008E1B79" w:rsidRPr="008E1B79" w:rsidRDefault="008E1B79" w:rsidP="008E1B79">
      <w:pPr>
        <w:jc w:val="center"/>
        <w:rPr>
          <w:rFonts w:ascii="Arial" w:hAnsi="Arial" w:cs="Arial"/>
          <w:b/>
          <w:color w:val="000000"/>
          <w:sz w:val="24"/>
          <w:szCs w:val="24"/>
        </w:rPr>
      </w:pPr>
    </w:p>
    <w:p w14:paraId="3D629822" w14:textId="77777777" w:rsidR="008E1B79" w:rsidRPr="008E1B79" w:rsidRDefault="008E1B79" w:rsidP="008E1B79">
      <w:pPr>
        <w:jc w:val="center"/>
        <w:rPr>
          <w:rFonts w:ascii="Arial" w:hAnsi="Arial" w:cs="Arial"/>
          <w:b/>
          <w:color w:val="000000"/>
          <w:sz w:val="24"/>
          <w:szCs w:val="24"/>
        </w:rPr>
      </w:pPr>
    </w:p>
    <w:p w14:paraId="0A7319A3" w14:textId="77777777" w:rsidR="008E1B79" w:rsidRPr="008E1B79" w:rsidRDefault="008E1B79" w:rsidP="008E1B79">
      <w:pPr>
        <w:jc w:val="center"/>
        <w:rPr>
          <w:rFonts w:ascii="Arial" w:hAnsi="Arial" w:cs="Arial"/>
          <w:b/>
          <w:color w:val="000000"/>
          <w:sz w:val="24"/>
          <w:szCs w:val="24"/>
        </w:rPr>
      </w:pPr>
      <w:r w:rsidRPr="008E1B79">
        <w:rPr>
          <w:rFonts w:ascii="Arial" w:hAnsi="Arial" w:cs="Arial"/>
          <w:b/>
          <w:color w:val="000000"/>
          <w:sz w:val="24"/>
          <w:szCs w:val="24"/>
        </w:rPr>
        <w:t>THE CONNECTION AND USE OF SYSTEM CODE</w:t>
      </w:r>
    </w:p>
    <w:p w14:paraId="7CAB280D" w14:textId="77777777" w:rsidR="008E1B79" w:rsidRPr="008E1B79" w:rsidRDefault="008E1B79" w:rsidP="008E1B79">
      <w:pPr>
        <w:jc w:val="center"/>
        <w:rPr>
          <w:rFonts w:ascii="Arial" w:hAnsi="Arial" w:cs="Arial"/>
          <w:b/>
          <w:color w:val="000000"/>
          <w:sz w:val="24"/>
          <w:szCs w:val="24"/>
        </w:rPr>
      </w:pPr>
    </w:p>
    <w:p w14:paraId="3CE519BF" w14:textId="5D1B406A" w:rsidR="008E1B79" w:rsidRPr="008E1B79" w:rsidRDefault="69B14343" w:rsidP="008E1B79">
      <w:pPr>
        <w:jc w:val="center"/>
        <w:rPr>
          <w:rFonts w:ascii="Arial" w:hAnsi="Arial" w:cs="Arial"/>
          <w:b/>
          <w:color w:val="000000"/>
          <w:sz w:val="24"/>
          <w:szCs w:val="24"/>
        </w:rPr>
      </w:pPr>
      <w:r w:rsidRPr="5362B0FE">
        <w:rPr>
          <w:rFonts w:ascii="Arial" w:hAnsi="Arial" w:cs="Arial"/>
          <w:b/>
          <w:bCs/>
          <w:color w:val="000000" w:themeColor="text1"/>
          <w:sz w:val="24"/>
          <w:szCs w:val="24"/>
        </w:rPr>
        <w:t>TRANSMISSION EVALUATION APPLICATION</w:t>
      </w:r>
    </w:p>
    <w:p w14:paraId="3C198B27" w14:textId="77777777" w:rsidR="008E1B79" w:rsidRPr="003D4E6E" w:rsidRDefault="008E1B79" w:rsidP="008E1B79">
      <w:pPr>
        <w:jc w:val="center"/>
        <w:rPr>
          <w:rFonts w:ascii="Arial" w:hAnsi="Arial" w:cs="Arial"/>
          <w:b/>
          <w:sz w:val="24"/>
          <w:szCs w:val="24"/>
        </w:rPr>
      </w:pPr>
      <w:r w:rsidRPr="008E1B79">
        <w:rPr>
          <w:rFonts w:ascii="Arial" w:hAnsi="Arial" w:cs="Arial"/>
          <w:b/>
          <w:color w:val="000000"/>
          <w:sz w:val="24"/>
          <w:szCs w:val="24"/>
        </w:rPr>
        <w:t>USER THAT OWNS OR OPERATES A DISTRIBUTION SYSTEM</w:t>
      </w:r>
      <w:r w:rsidRPr="008E1B79">
        <w:rPr>
          <w:rFonts w:ascii="Arial" w:hAnsi="Arial" w:cs="Arial"/>
          <w:b/>
          <w:sz w:val="24"/>
          <w:szCs w:val="24"/>
        </w:rPr>
        <w:br/>
      </w:r>
      <w:r w:rsidRPr="008E1B79">
        <w:rPr>
          <w:rFonts w:ascii="Arial" w:hAnsi="Arial" w:cs="Arial"/>
          <w:b/>
          <w:sz w:val="24"/>
          <w:szCs w:val="24"/>
        </w:rPr>
        <w:br w:type="page"/>
      </w:r>
      <w:r w:rsidRPr="003D4E6E">
        <w:rPr>
          <w:rFonts w:ascii="Arial" w:hAnsi="Arial" w:cs="Arial"/>
          <w:b/>
          <w:sz w:val="24"/>
          <w:szCs w:val="24"/>
        </w:rPr>
        <w:lastRenderedPageBreak/>
        <w:t>PLEASE STUDY THE FOLLOWING NOTES BEFORE COMPLETING AND SIGNING THIS APPLICATION FORM.</w:t>
      </w:r>
    </w:p>
    <w:p w14:paraId="3AFC3E0C" w14:textId="77777777" w:rsidR="008E1B79" w:rsidRPr="003D4E6E" w:rsidRDefault="008E1B79" w:rsidP="008E1B79">
      <w:pPr>
        <w:pStyle w:val="BodyText"/>
        <w:widowControl w:val="0"/>
        <w:jc w:val="left"/>
        <w:rPr>
          <w:sz w:val="24"/>
          <w:szCs w:val="24"/>
        </w:rPr>
      </w:pPr>
    </w:p>
    <w:p w14:paraId="79E514E4" w14:textId="325105E9" w:rsidR="00767AD6" w:rsidRDefault="08675B21" w:rsidP="5362B0FE">
      <w:pPr>
        <w:pStyle w:val="Heading2"/>
        <w:keepNext w:val="0"/>
        <w:widowControl w:val="0"/>
        <w:numPr>
          <w:ilvl w:val="0"/>
          <w:numId w:val="1"/>
        </w:numPr>
        <w:jc w:val="both"/>
        <w:rPr>
          <w:rFonts w:cs="Arial"/>
          <w:b w:val="0"/>
          <w:bCs w:val="0"/>
          <w:sz w:val="24"/>
          <w:szCs w:val="24"/>
        </w:rPr>
      </w:pPr>
      <w:r w:rsidRPr="2EEB7802">
        <w:rPr>
          <w:rFonts w:cs="Arial"/>
          <w:sz w:val="24"/>
          <w:szCs w:val="24"/>
        </w:rPr>
        <w:t>The Company</w:t>
      </w:r>
      <w:r w:rsidRPr="2EEB7802">
        <w:rPr>
          <w:rFonts w:cs="Arial"/>
          <w:b w:val="0"/>
          <w:bCs w:val="0"/>
          <w:sz w:val="24"/>
          <w:szCs w:val="24"/>
        </w:rPr>
        <w:t xml:space="preserve"> requires the information requested in this application form for the purposes of assessing the impact of a </w:t>
      </w:r>
      <w:r w:rsidR="23D118C5" w:rsidRPr="2EEB7802">
        <w:rPr>
          <w:rFonts w:cs="Arial"/>
          <w:b w:val="0"/>
          <w:bCs w:val="0"/>
          <w:sz w:val="24"/>
          <w:szCs w:val="24"/>
        </w:rPr>
        <w:t xml:space="preserve"> </w:t>
      </w:r>
      <w:r w:rsidRPr="2EEB7802">
        <w:rPr>
          <w:rFonts w:cs="Arial"/>
          <w:sz w:val="24"/>
          <w:szCs w:val="24"/>
        </w:rPr>
        <w:t>Relevant Embedded Medium Power Station</w:t>
      </w:r>
      <w:r w:rsidRPr="2EEB7802">
        <w:rPr>
          <w:rFonts w:cs="Arial"/>
          <w:b w:val="0"/>
          <w:bCs w:val="0"/>
          <w:sz w:val="24"/>
          <w:szCs w:val="24"/>
        </w:rPr>
        <w:t xml:space="preserve"> or a </w:t>
      </w:r>
      <w:r w:rsidRPr="2EEB7802">
        <w:rPr>
          <w:rFonts w:cs="Arial"/>
          <w:sz w:val="24"/>
          <w:szCs w:val="24"/>
        </w:rPr>
        <w:t xml:space="preserve">Relevant Embedded Small Power Station </w:t>
      </w:r>
      <w:r w:rsidR="19B51AAE" w:rsidRPr="2EEB7802">
        <w:rPr>
          <w:rFonts w:cs="Arial"/>
          <w:b w:val="0"/>
          <w:bCs w:val="0"/>
          <w:sz w:val="24"/>
          <w:szCs w:val="24"/>
        </w:rPr>
        <w:t>(or where the User chooses, a number of</w:t>
      </w:r>
      <w:r w:rsidR="19B51AAE" w:rsidRPr="2EEB7802">
        <w:rPr>
          <w:rFonts w:cs="Arial"/>
          <w:sz w:val="24"/>
          <w:szCs w:val="24"/>
        </w:rPr>
        <w:t xml:space="preserve"> Relevant Embedded Medium Power Stations</w:t>
      </w:r>
      <w:r w:rsidR="19B51AAE" w:rsidRPr="2EEB7802">
        <w:rPr>
          <w:rFonts w:cs="Arial"/>
          <w:b w:val="0"/>
          <w:bCs w:val="0"/>
          <w:sz w:val="24"/>
          <w:szCs w:val="24"/>
        </w:rPr>
        <w:t xml:space="preserve"> or a </w:t>
      </w:r>
      <w:r w:rsidR="19B51AAE" w:rsidRPr="2EEB7802">
        <w:rPr>
          <w:rFonts w:cs="Arial"/>
          <w:sz w:val="24"/>
          <w:szCs w:val="24"/>
        </w:rPr>
        <w:t xml:space="preserve">Relevant Embedded Small Power Stations </w:t>
      </w:r>
      <w:r w:rsidR="19B51AAE" w:rsidRPr="2EEB7802">
        <w:rPr>
          <w:rFonts w:cs="Arial"/>
          <w:b w:val="0"/>
          <w:bCs w:val="0"/>
          <w:sz w:val="24"/>
          <w:szCs w:val="24"/>
        </w:rPr>
        <w:t xml:space="preserve">in which case this application form shall be </w:t>
      </w:r>
      <w:r w:rsidR="34F27D9A" w:rsidRPr="2EEB7802">
        <w:rPr>
          <w:rFonts w:cs="Arial"/>
          <w:b w:val="0"/>
          <w:bCs w:val="0"/>
          <w:sz w:val="24"/>
          <w:szCs w:val="24"/>
        </w:rPr>
        <w:t xml:space="preserve">completed and </w:t>
      </w:r>
      <w:r w:rsidR="19B51AAE" w:rsidRPr="2EEB7802">
        <w:rPr>
          <w:rFonts w:cs="Arial"/>
          <w:b w:val="0"/>
          <w:bCs w:val="0"/>
          <w:sz w:val="24"/>
          <w:szCs w:val="24"/>
        </w:rPr>
        <w:t>construed accordingly)</w:t>
      </w:r>
      <w:r w:rsidR="19B51AAE" w:rsidRPr="2EEB7802">
        <w:rPr>
          <w:rFonts w:cs="Arial"/>
          <w:sz w:val="24"/>
          <w:szCs w:val="24"/>
        </w:rPr>
        <w:t xml:space="preserve"> </w:t>
      </w:r>
      <w:r w:rsidRPr="2EEB7802">
        <w:rPr>
          <w:rFonts w:cs="Arial"/>
          <w:b w:val="0"/>
          <w:bCs w:val="0"/>
          <w:sz w:val="24"/>
          <w:szCs w:val="24"/>
        </w:rPr>
        <w:t xml:space="preserve">upon the </w:t>
      </w:r>
      <w:r w:rsidR="4D1D5A9C" w:rsidRPr="2EEB7802">
        <w:rPr>
          <w:rFonts w:cs="Arial"/>
          <w:sz w:val="24"/>
          <w:szCs w:val="24"/>
        </w:rPr>
        <w:t>National Electricity Trans</w:t>
      </w:r>
      <w:r w:rsidR="779FD124" w:rsidRPr="2EEB7802">
        <w:rPr>
          <w:rFonts w:cs="Arial"/>
          <w:b w:val="0"/>
          <w:bCs w:val="0"/>
          <w:sz w:val="24"/>
          <w:szCs w:val="24"/>
        </w:rPr>
        <w:t xml:space="preserve"> </w:t>
      </w:r>
      <w:r w:rsidR="4D1D5A9C" w:rsidRPr="2EEB7802">
        <w:rPr>
          <w:rFonts w:cs="Arial"/>
          <w:sz w:val="24"/>
          <w:szCs w:val="24"/>
        </w:rPr>
        <w:t>mission</w:t>
      </w:r>
      <w:r w:rsidRPr="2EEB7802">
        <w:rPr>
          <w:rFonts w:cs="Arial"/>
          <w:sz w:val="24"/>
          <w:szCs w:val="24"/>
        </w:rPr>
        <w:t xml:space="preserve"> System</w:t>
      </w:r>
      <w:r w:rsidRPr="2EEB7802">
        <w:rPr>
          <w:rFonts w:cs="Arial"/>
          <w:b w:val="0"/>
          <w:bCs w:val="0"/>
          <w:sz w:val="24"/>
          <w:szCs w:val="24"/>
        </w:rPr>
        <w:t xml:space="preserve">.  It is essential that the </w:t>
      </w:r>
      <w:r w:rsidRPr="2EEB7802">
        <w:rPr>
          <w:rFonts w:cs="Arial"/>
          <w:sz w:val="24"/>
          <w:szCs w:val="24"/>
        </w:rPr>
        <w:t>User</w:t>
      </w:r>
      <w:r w:rsidRPr="2EEB7802">
        <w:rPr>
          <w:rFonts w:cs="Arial"/>
          <w:b w:val="0"/>
          <w:bCs w:val="0"/>
          <w:sz w:val="24"/>
          <w:szCs w:val="24"/>
        </w:rPr>
        <w:t xml:space="preserve"> submitting this </w:t>
      </w:r>
      <w:r w:rsidR="013482B9" w:rsidRPr="001F7D21">
        <w:rPr>
          <w:rFonts w:cs="Arial"/>
          <w:sz w:val="24"/>
          <w:szCs w:val="24"/>
        </w:rPr>
        <w:t>Transmission Evaluation Application</w:t>
      </w:r>
      <w:r w:rsidR="013482B9" w:rsidRPr="2EEB7802">
        <w:rPr>
          <w:rFonts w:cs="Arial"/>
          <w:b w:val="0"/>
          <w:bCs w:val="0"/>
          <w:sz w:val="24"/>
          <w:szCs w:val="24"/>
        </w:rPr>
        <w:t xml:space="preserve"> </w:t>
      </w:r>
      <w:r w:rsidRPr="2EEB7802">
        <w:rPr>
          <w:rFonts w:cs="Arial"/>
          <w:b w:val="0"/>
          <w:bCs w:val="0"/>
          <w:sz w:val="24"/>
          <w:szCs w:val="24"/>
        </w:rPr>
        <w:t>should supply all information requested in this application form and that every effort should be made to ensure that such information should be accurate. Please note certain information provided in this application may be used in accordance with Paragraph 6.35</w:t>
      </w:r>
      <w:r w:rsidR="3FB736F7" w:rsidRPr="2EEB7802">
        <w:rPr>
          <w:rFonts w:cs="Arial"/>
          <w:b w:val="0"/>
          <w:bCs w:val="0"/>
          <w:sz w:val="24"/>
          <w:szCs w:val="24"/>
        </w:rPr>
        <w:t>.</w:t>
      </w:r>
    </w:p>
    <w:p w14:paraId="38336978" w14:textId="77777777" w:rsidR="009E1546" w:rsidRDefault="009E1546" w:rsidP="002E3F8D">
      <w:pPr>
        <w:rPr>
          <w:rStyle w:val="normaltextrun"/>
          <w:rFonts w:ascii="Arial" w:hAnsi="Arial" w:cs="Arial"/>
          <w:color w:val="000000"/>
          <w:sz w:val="24"/>
          <w:szCs w:val="24"/>
          <w:shd w:val="clear" w:color="auto" w:fill="FFFFFF"/>
          <w:lang w:val="en-US"/>
        </w:rPr>
      </w:pPr>
    </w:p>
    <w:p w14:paraId="6B300BBF" w14:textId="5F33974A" w:rsidR="006E6A2B" w:rsidRPr="006E6A2B" w:rsidRDefault="006E6A2B" w:rsidP="006E6A2B">
      <w:pPr>
        <w:spacing w:after="240"/>
        <w:ind w:left="709"/>
        <w:jc w:val="both"/>
        <w:rPr>
          <w:rStyle w:val="normaltextrun"/>
          <w:b/>
          <w:bCs/>
          <w:sz w:val="24"/>
          <w:szCs w:val="24"/>
        </w:rPr>
      </w:pPr>
      <w:r w:rsidRPr="006E6A2B">
        <w:rPr>
          <w:rStyle w:val="normaltextrun"/>
          <w:rFonts w:ascii="Arial" w:hAnsi="Arial" w:cs="Arial"/>
          <w:color w:val="000000" w:themeColor="text1"/>
          <w:sz w:val="24"/>
          <w:szCs w:val="24"/>
          <w:lang w:val="en-US"/>
        </w:rPr>
        <w:t xml:space="preserve">This </w:t>
      </w:r>
      <w:r w:rsidRPr="5362B0FE">
        <w:rPr>
          <w:rStyle w:val="normaltextrun"/>
          <w:rFonts w:ascii="Arial" w:hAnsi="Arial" w:cs="Arial"/>
          <w:b/>
          <w:bCs/>
          <w:color w:val="000000" w:themeColor="text1"/>
          <w:sz w:val="24"/>
          <w:szCs w:val="24"/>
          <w:lang w:val="en-US"/>
        </w:rPr>
        <w:t xml:space="preserve">Transmission Evaluation Application </w:t>
      </w:r>
      <w:r w:rsidRPr="006E6A2B">
        <w:rPr>
          <w:rStyle w:val="normaltextrun"/>
          <w:rFonts w:ascii="Arial" w:hAnsi="Arial" w:cs="Arial"/>
          <w:color w:val="000000" w:themeColor="text1"/>
          <w:sz w:val="24"/>
          <w:szCs w:val="24"/>
          <w:lang w:val="en-US"/>
        </w:rPr>
        <w:t xml:space="preserve">(together with the appropriate fee), shall be deemed to be </w:t>
      </w:r>
      <w:r w:rsidRPr="006E6A2B">
        <w:rPr>
          <w:rStyle w:val="normaltextrun"/>
          <w:rFonts w:ascii="Arial" w:hAnsi="Arial" w:cs="Arial"/>
          <w:b/>
          <w:bCs/>
          <w:color w:val="000000" w:themeColor="text1"/>
          <w:sz w:val="24"/>
          <w:szCs w:val="24"/>
          <w:lang w:val="en-US"/>
        </w:rPr>
        <w:t xml:space="preserve">Modification Application </w:t>
      </w:r>
      <w:r w:rsidRPr="006E6A2B">
        <w:rPr>
          <w:rStyle w:val="normaltextrun"/>
          <w:rFonts w:ascii="Arial" w:hAnsi="Arial" w:cs="Arial"/>
          <w:color w:val="000000" w:themeColor="text1"/>
          <w:sz w:val="24"/>
          <w:szCs w:val="24"/>
          <w:lang w:val="en-US"/>
        </w:rPr>
        <w:t xml:space="preserve">for the purposes of the </w:t>
      </w:r>
      <w:r w:rsidRPr="006E6A2B">
        <w:rPr>
          <w:rStyle w:val="normaltextrun"/>
          <w:rFonts w:ascii="Arial" w:hAnsi="Arial" w:cs="Arial"/>
          <w:b/>
          <w:bCs/>
          <w:color w:val="000000" w:themeColor="text1"/>
          <w:sz w:val="24"/>
          <w:szCs w:val="24"/>
          <w:lang w:val="en-US"/>
        </w:rPr>
        <w:t xml:space="preserve">Charging Statements </w:t>
      </w:r>
      <w:r w:rsidRPr="006E6A2B">
        <w:rPr>
          <w:rStyle w:val="normaltextrun"/>
          <w:rFonts w:ascii="Arial" w:hAnsi="Arial" w:cs="Arial"/>
          <w:color w:val="000000" w:themeColor="text1"/>
          <w:sz w:val="24"/>
          <w:szCs w:val="24"/>
          <w:lang w:val="en-US"/>
        </w:rPr>
        <w:t xml:space="preserve">and for Paragraphs 1.3.2, 6.9.2, 6.9.3 and 6.10 of the </w:t>
      </w:r>
      <w:r w:rsidRPr="006E6A2B">
        <w:rPr>
          <w:rStyle w:val="normaltextrun"/>
          <w:rFonts w:ascii="Arial" w:hAnsi="Arial" w:cs="Arial"/>
          <w:b/>
          <w:bCs/>
          <w:color w:val="000000" w:themeColor="text1"/>
          <w:sz w:val="24"/>
          <w:szCs w:val="24"/>
          <w:lang w:val="en-US"/>
        </w:rPr>
        <w:t xml:space="preserve">CUSC </w:t>
      </w:r>
      <w:r w:rsidRPr="006E6A2B">
        <w:rPr>
          <w:rStyle w:val="normaltextrun"/>
          <w:rFonts w:ascii="Arial" w:hAnsi="Arial" w:cs="Arial"/>
          <w:color w:val="000000" w:themeColor="text1"/>
          <w:sz w:val="24"/>
          <w:szCs w:val="24"/>
          <w:lang w:val="en-US"/>
        </w:rPr>
        <w:t>which shall apply.</w:t>
      </w:r>
      <w:r w:rsidRPr="006E6A2B">
        <w:rPr>
          <w:rStyle w:val="eop"/>
          <w:rFonts w:ascii="Arial" w:hAnsi="Arial" w:cs="Arial"/>
          <w:color w:val="000000" w:themeColor="text1"/>
          <w:sz w:val="24"/>
          <w:szCs w:val="24"/>
        </w:rPr>
        <w:t> </w:t>
      </w:r>
    </w:p>
    <w:p w14:paraId="3DE843FF" w14:textId="77777777"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Please note that certain expressions which are used in this application form are defined in the Interpretation and Definitions (contained in Section 11 of the </w:t>
      </w:r>
      <w:r w:rsidRPr="5362B0FE">
        <w:rPr>
          <w:rFonts w:cs="Arial"/>
          <w:sz w:val="24"/>
          <w:szCs w:val="24"/>
        </w:rPr>
        <w:t>CUSC</w:t>
      </w:r>
      <w:r w:rsidRPr="5362B0FE">
        <w:rPr>
          <w:rFonts w:cs="Arial"/>
          <w:b w:val="0"/>
          <w:bCs w:val="0"/>
          <w:sz w:val="24"/>
          <w:szCs w:val="24"/>
        </w:rPr>
        <w:t>) and when this occurs the expressions have capital letters at the beginning of each word and are in bold.</w:t>
      </w:r>
    </w:p>
    <w:p w14:paraId="12856169" w14:textId="77777777" w:rsidR="00AA0ECD" w:rsidRPr="003D4E6E" w:rsidRDefault="00AA0ECD" w:rsidP="00AA0ECD">
      <w:pPr>
        <w:rPr>
          <w:rFonts w:ascii="Arial" w:hAnsi="Arial" w:cs="Arial"/>
          <w:sz w:val="24"/>
          <w:szCs w:val="24"/>
        </w:rPr>
      </w:pPr>
    </w:p>
    <w:p w14:paraId="21F6AF78" w14:textId="0145BC68"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Should </w:t>
      </w:r>
      <w:r w:rsidRPr="5362B0FE">
        <w:rPr>
          <w:rFonts w:cs="Arial"/>
          <w:sz w:val="24"/>
          <w:szCs w:val="24"/>
        </w:rPr>
        <w:t>The Company</w:t>
      </w:r>
      <w:r w:rsidRPr="5362B0FE">
        <w:rPr>
          <w:rFonts w:cs="Arial"/>
          <w:b w:val="0"/>
          <w:bCs w:val="0"/>
          <w:sz w:val="24"/>
          <w:szCs w:val="24"/>
        </w:rPr>
        <w:t xml:space="preserve"> consider that any information provided is incomplete or unclear or should </w:t>
      </w:r>
      <w:r w:rsidRPr="5362B0FE">
        <w:rPr>
          <w:rFonts w:cs="Arial"/>
          <w:sz w:val="24"/>
          <w:szCs w:val="24"/>
        </w:rPr>
        <w:t>The Company</w:t>
      </w:r>
      <w:r w:rsidRPr="5362B0FE">
        <w:rPr>
          <w:rFonts w:cs="Arial"/>
          <w:b w:val="0"/>
          <w:bCs w:val="0"/>
          <w:sz w:val="24"/>
          <w:szCs w:val="24"/>
        </w:rPr>
        <w:t xml:space="preserve"> require further information in order that it may assess the impact of a </w:t>
      </w:r>
      <w:r w:rsidRPr="5362B0FE">
        <w:rPr>
          <w:rFonts w:cs="Arial"/>
          <w:sz w:val="24"/>
          <w:szCs w:val="24"/>
        </w:rPr>
        <w:t>Relevant Embedded Medium Power Station</w:t>
      </w:r>
      <w:r w:rsidRPr="5362B0FE">
        <w:rPr>
          <w:rFonts w:cs="Arial"/>
          <w:b w:val="0"/>
          <w:bCs w:val="0"/>
          <w:sz w:val="24"/>
          <w:szCs w:val="24"/>
        </w:rPr>
        <w:t xml:space="preserve"> or a </w:t>
      </w:r>
      <w:r w:rsidRPr="5362B0FE">
        <w:rPr>
          <w:rFonts w:cs="Arial"/>
          <w:sz w:val="24"/>
          <w:szCs w:val="24"/>
        </w:rPr>
        <w:t xml:space="preserve">Relevant Embedded Small Power Station </w:t>
      </w:r>
      <w:r w:rsidRPr="5362B0FE">
        <w:rPr>
          <w:rFonts w:cs="Arial"/>
          <w:b w:val="0"/>
          <w:bCs w:val="0"/>
          <w:sz w:val="24"/>
          <w:szCs w:val="24"/>
        </w:rPr>
        <w:t xml:space="preserve">upon the </w:t>
      </w:r>
      <w:r w:rsidR="4D1D5A9C" w:rsidRPr="5362B0FE">
        <w:rPr>
          <w:rFonts w:cs="Arial"/>
          <w:sz w:val="24"/>
          <w:szCs w:val="24"/>
        </w:rPr>
        <w:t>National Electricity Transmission</w:t>
      </w:r>
      <w:r w:rsidRPr="5362B0FE">
        <w:rPr>
          <w:rFonts w:cs="Arial"/>
          <w:sz w:val="24"/>
          <w:szCs w:val="24"/>
        </w:rPr>
        <w:t xml:space="preserve"> System</w:t>
      </w:r>
      <w:r w:rsidRPr="5362B0FE">
        <w:rPr>
          <w:rFonts w:cs="Arial"/>
          <w:b w:val="0"/>
          <w:bCs w:val="0"/>
          <w:sz w:val="24"/>
          <w:szCs w:val="24"/>
        </w:rPr>
        <w:t xml:space="preserve">,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r w:rsidR="0AABEB2F" w:rsidRPr="5362B0FE">
        <w:rPr>
          <w:rFonts w:cs="Arial"/>
          <w:sz w:val="24"/>
          <w:szCs w:val="24"/>
        </w:rPr>
        <w:t xml:space="preserve">Transmission Evaluation Application </w:t>
      </w:r>
      <w:r w:rsidRPr="5362B0FE">
        <w:rPr>
          <w:rFonts w:cs="Arial"/>
          <w:b w:val="0"/>
          <w:bCs w:val="0"/>
          <w:sz w:val="24"/>
          <w:szCs w:val="24"/>
        </w:rPr>
        <w:t>will be requested to provide further information or clarification.</w:t>
      </w:r>
    </w:p>
    <w:p w14:paraId="0FB65C86" w14:textId="77777777" w:rsidR="00AA0ECD" w:rsidRPr="003D4E6E" w:rsidRDefault="00AA0ECD" w:rsidP="00AA0ECD">
      <w:pPr>
        <w:rPr>
          <w:rFonts w:ascii="Arial" w:hAnsi="Arial" w:cs="Arial"/>
          <w:sz w:val="24"/>
          <w:szCs w:val="24"/>
        </w:rPr>
      </w:pPr>
    </w:p>
    <w:p w14:paraId="6208308F" w14:textId="69213B3B"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Should there be any change in any information provided by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r w:rsidR="429D6596" w:rsidRPr="5362B0FE">
        <w:rPr>
          <w:rFonts w:cs="Arial"/>
          <w:sz w:val="24"/>
          <w:szCs w:val="24"/>
        </w:rPr>
        <w:t>Transmission Evaluation Application</w:t>
      </w:r>
      <w:r w:rsidR="429D6596" w:rsidRPr="5362B0FE">
        <w:rPr>
          <w:rFonts w:cs="Arial"/>
          <w:b w:val="0"/>
          <w:bCs w:val="0"/>
          <w:sz w:val="24"/>
          <w:szCs w:val="24"/>
        </w:rPr>
        <w:t xml:space="preserve"> </w:t>
      </w:r>
      <w:r w:rsidRPr="5362B0FE">
        <w:rPr>
          <w:rFonts w:cs="Arial"/>
          <w:b w:val="0"/>
          <w:bCs w:val="0"/>
          <w:sz w:val="24"/>
          <w:szCs w:val="24"/>
        </w:rPr>
        <w:t xml:space="preserve">after it has been submitted to </w:t>
      </w:r>
      <w:r w:rsidRPr="5362B0FE">
        <w:rPr>
          <w:rFonts w:cs="Arial"/>
          <w:sz w:val="24"/>
          <w:szCs w:val="24"/>
        </w:rPr>
        <w:t>The Company</w:t>
      </w:r>
      <w:r w:rsidRPr="5362B0FE">
        <w:rPr>
          <w:rFonts w:cs="Arial"/>
          <w:b w:val="0"/>
          <w:bCs w:val="0"/>
          <w:sz w:val="24"/>
          <w:szCs w:val="24"/>
        </w:rPr>
        <w:t xml:space="preserve">, the </w:t>
      </w:r>
      <w:r w:rsidRPr="5362B0FE">
        <w:rPr>
          <w:rFonts w:cs="Arial"/>
          <w:sz w:val="24"/>
          <w:szCs w:val="24"/>
        </w:rPr>
        <w:t xml:space="preserve">User </w:t>
      </w:r>
      <w:r w:rsidR="1B609036" w:rsidRPr="5362B0FE">
        <w:rPr>
          <w:rFonts w:cs="Arial"/>
          <w:b w:val="0"/>
          <w:bCs w:val="0"/>
          <w:sz w:val="24"/>
          <w:szCs w:val="24"/>
        </w:rPr>
        <w:t>requesting</w:t>
      </w:r>
      <w:r w:rsidRPr="5362B0FE">
        <w:rPr>
          <w:rFonts w:cs="Arial"/>
          <w:b w:val="0"/>
          <w:bCs w:val="0"/>
          <w:sz w:val="24"/>
          <w:szCs w:val="24"/>
        </w:rPr>
        <w:t xml:space="preserve"> </w:t>
      </w:r>
      <w:r w:rsidR="41DB55C4" w:rsidRPr="5362B0FE">
        <w:rPr>
          <w:rFonts w:cs="Arial"/>
          <w:b w:val="0"/>
          <w:bCs w:val="0"/>
          <w:sz w:val="24"/>
          <w:szCs w:val="24"/>
        </w:rPr>
        <w:t xml:space="preserve">this </w:t>
      </w:r>
      <w:r w:rsidRPr="5362B0FE">
        <w:rPr>
          <w:rFonts w:cs="Arial"/>
          <w:b w:val="0"/>
          <w:bCs w:val="0"/>
          <w:sz w:val="24"/>
          <w:szCs w:val="24"/>
        </w:rPr>
        <w:t xml:space="preserve">must immediately inform </w:t>
      </w:r>
      <w:r w:rsidRPr="5362B0FE">
        <w:rPr>
          <w:rFonts w:cs="Arial"/>
          <w:sz w:val="24"/>
          <w:szCs w:val="24"/>
        </w:rPr>
        <w:t>The Company</w:t>
      </w:r>
      <w:r w:rsidRPr="5362B0FE">
        <w:rPr>
          <w:rFonts w:cs="Arial"/>
          <w:b w:val="0"/>
          <w:bCs w:val="0"/>
          <w:sz w:val="24"/>
          <w:szCs w:val="24"/>
        </w:rPr>
        <w:t xml:space="preserve"> of such a change.</w:t>
      </w:r>
    </w:p>
    <w:p w14:paraId="6F3BBA68" w14:textId="77777777" w:rsidR="00AA0ECD" w:rsidRPr="003D4E6E" w:rsidRDefault="00AA0ECD" w:rsidP="00AA0ECD">
      <w:pPr>
        <w:rPr>
          <w:rFonts w:ascii="Arial" w:hAnsi="Arial" w:cs="Arial"/>
          <w:sz w:val="24"/>
          <w:szCs w:val="24"/>
        </w:rPr>
      </w:pPr>
    </w:p>
    <w:p w14:paraId="616B2D87" w14:textId="15D23EE1" w:rsidR="00AA0ECD" w:rsidRPr="003D4E6E" w:rsidRDefault="38EA0458" w:rsidP="5362B0FE">
      <w:pPr>
        <w:pStyle w:val="Heading2"/>
        <w:keepNext w:val="0"/>
        <w:widowControl w:val="0"/>
        <w:numPr>
          <w:ilvl w:val="0"/>
          <w:numId w:val="1"/>
        </w:numPr>
        <w:jc w:val="both"/>
        <w:rPr>
          <w:rFonts w:cs="Arial"/>
          <w:b w:val="0"/>
          <w:bCs w:val="0"/>
          <w:sz w:val="24"/>
          <w:szCs w:val="24"/>
          <w:lang w:val="en-US"/>
        </w:rPr>
      </w:pPr>
      <w:r w:rsidRPr="5362B0FE">
        <w:rPr>
          <w:rFonts w:cs="Arial"/>
          <w:sz w:val="24"/>
          <w:szCs w:val="24"/>
          <w:lang w:val="en-US"/>
        </w:rPr>
        <w:t xml:space="preserve">The Company </w:t>
      </w:r>
      <w:r w:rsidRPr="5362B0FE">
        <w:rPr>
          <w:rFonts w:cs="Arial"/>
          <w:b w:val="0"/>
          <w:bCs w:val="0"/>
          <w:sz w:val="24"/>
          <w:szCs w:val="24"/>
          <w:lang w:val="en-US"/>
        </w:rPr>
        <w:t xml:space="preserve">shall charge and the </w:t>
      </w:r>
      <w:r w:rsidRPr="5362B0FE">
        <w:rPr>
          <w:rFonts w:cs="Arial"/>
          <w:sz w:val="24"/>
          <w:szCs w:val="24"/>
          <w:lang w:val="en-US"/>
        </w:rPr>
        <w:t xml:space="preserve">User </w:t>
      </w:r>
      <w:r w:rsidRPr="5362B0FE">
        <w:rPr>
          <w:rFonts w:cs="Arial"/>
          <w:b w:val="0"/>
          <w:bCs w:val="0"/>
          <w:sz w:val="24"/>
          <w:szCs w:val="24"/>
          <w:lang w:val="en-US"/>
        </w:rPr>
        <w:t>submitting this</w:t>
      </w:r>
      <w:r w:rsidRPr="5362B0FE">
        <w:rPr>
          <w:rFonts w:cs="Arial"/>
          <w:sz w:val="24"/>
          <w:szCs w:val="24"/>
          <w:lang w:val="en-US"/>
        </w:rPr>
        <w:t xml:space="preserve"> </w:t>
      </w:r>
      <w:r w:rsidR="5EA9E47A" w:rsidRPr="5362B0FE">
        <w:rPr>
          <w:rFonts w:cs="Arial"/>
          <w:sz w:val="24"/>
          <w:szCs w:val="24"/>
        </w:rPr>
        <w:t>Transmission Evaluation Application</w:t>
      </w:r>
      <w:r w:rsidR="5EA9E47A" w:rsidRPr="5362B0FE">
        <w:rPr>
          <w:rFonts w:cs="Arial"/>
          <w:b w:val="0"/>
          <w:bCs w:val="0"/>
          <w:sz w:val="24"/>
          <w:szCs w:val="24"/>
          <w:lang w:val="en-US"/>
        </w:rPr>
        <w:t xml:space="preserve"> </w:t>
      </w:r>
      <w:r w:rsidRPr="5362B0FE">
        <w:rPr>
          <w:rFonts w:cs="Arial"/>
          <w:b w:val="0"/>
          <w:bCs w:val="0"/>
          <w:sz w:val="24"/>
          <w:szCs w:val="24"/>
          <w:lang w:val="en-US"/>
        </w:rPr>
        <w:t xml:space="preserve">shall pay to </w:t>
      </w:r>
      <w:r w:rsidRPr="5362B0FE">
        <w:rPr>
          <w:rFonts w:cs="Arial"/>
          <w:sz w:val="24"/>
          <w:szCs w:val="24"/>
          <w:lang w:val="en-US"/>
        </w:rPr>
        <w:t>The Company</w:t>
      </w:r>
      <w:r w:rsidRPr="5362B0FE">
        <w:rPr>
          <w:rFonts w:cs="Arial"/>
          <w:b w:val="0"/>
          <w:bCs w:val="0"/>
          <w:sz w:val="24"/>
          <w:szCs w:val="24"/>
          <w:lang w:val="en-US"/>
        </w:rPr>
        <w:t xml:space="preserve">, </w:t>
      </w:r>
      <w:r w:rsidRPr="5362B0FE">
        <w:rPr>
          <w:rFonts w:cs="Arial"/>
          <w:sz w:val="24"/>
          <w:szCs w:val="24"/>
          <w:lang w:val="en-US"/>
        </w:rPr>
        <w:t xml:space="preserve">The Company’s </w:t>
      </w:r>
      <w:r w:rsidRPr="5362B0FE">
        <w:rPr>
          <w:rFonts w:cs="Arial"/>
          <w:b w:val="0"/>
          <w:bCs w:val="0"/>
          <w:sz w:val="24"/>
          <w:szCs w:val="24"/>
          <w:lang w:val="en-US"/>
        </w:rPr>
        <w:t>Engineering Charges</w:t>
      </w:r>
      <w:r w:rsidRPr="5362B0FE">
        <w:rPr>
          <w:rFonts w:cs="Arial"/>
          <w:sz w:val="24"/>
          <w:szCs w:val="24"/>
          <w:lang w:val="en-US"/>
        </w:rPr>
        <w:t xml:space="preserve"> </w:t>
      </w:r>
      <w:r w:rsidRPr="5362B0FE">
        <w:rPr>
          <w:rFonts w:cs="Arial"/>
          <w:b w:val="0"/>
          <w:bCs w:val="0"/>
          <w:sz w:val="24"/>
          <w:szCs w:val="24"/>
          <w:lang w:val="en-US"/>
        </w:rPr>
        <w:t xml:space="preserve">in relation to the assessment.  An advance will be charged by </w:t>
      </w:r>
      <w:r w:rsidRPr="5362B0FE">
        <w:rPr>
          <w:rFonts w:cs="Arial"/>
          <w:sz w:val="24"/>
          <w:szCs w:val="24"/>
          <w:lang w:val="en-US"/>
        </w:rPr>
        <w:t xml:space="preserve">The Company </w:t>
      </w:r>
      <w:r w:rsidRPr="5362B0FE">
        <w:rPr>
          <w:rFonts w:cs="Arial"/>
          <w:b w:val="0"/>
          <w:bCs w:val="0"/>
          <w:sz w:val="24"/>
          <w:szCs w:val="24"/>
          <w:lang w:val="en-US"/>
        </w:rPr>
        <w:t xml:space="preserve">in accordance with the </w:t>
      </w:r>
      <w:r w:rsidRPr="5362B0FE">
        <w:rPr>
          <w:rFonts w:cs="Arial"/>
          <w:sz w:val="24"/>
          <w:szCs w:val="24"/>
          <w:lang w:val="en-US"/>
        </w:rPr>
        <w:t>Charging Statements</w:t>
      </w:r>
      <w:r w:rsidRPr="5362B0FE">
        <w:rPr>
          <w:rFonts w:cs="Arial"/>
          <w:b w:val="0"/>
          <w:bCs w:val="0"/>
          <w:sz w:val="24"/>
          <w:szCs w:val="24"/>
          <w:lang w:val="en-US"/>
        </w:rPr>
        <w:t xml:space="preserve">.  No </w:t>
      </w:r>
      <w:r w:rsidR="46A2862C" w:rsidRPr="5362B0FE">
        <w:rPr>
          <w:rFonts w:cs="Arial"/>
          <w:sz w:val="24"/>
          <w:szCs w:val="24"/>
        </w:rPr>
        <w:t>Transmission Evaluation Application</w:t>
      </w:r>
      <w:r w:rsidRPr="5362B0FE">
        <w:rPr>
          <w:rFonts w:cs="Arial"/>
          <w:b w:val="0"/>
          <w:bCs w:val="0"/>
          <w:sz w:val="24"/>
          <w:szCs w:val="24"/>
          <w:lang w:val="en-US"/>
        </w:rPr>
        <w:t xml:space="preserve"> will be considered until such advance has been paid.  The balance of </w:t>
      </w:r>
      <w:r w:rsidRPr="5362B0FE">
        <w:rPr>
          <w:rFonts w:cs="Arial"/>
          <w:sz w:val="24"/>
          <w:szCs w:val="24"/>
          <w:lang w:val="en-US"/>
        </w:rPr>
        <w:t xml:space="preserve">The Company </w:t>
      </w:r>
      <w:r w:rsidRPr="00F03DB4">
        <w:rPr>
          <w:rFonts w:cs="Arial"/>
          <w:sz w:val="24"/>
          <w:szCs w:val="24"/>
          <w:lang w:val="en-US"/>
        </w:rPr>
        <w:t>Engineering Charges</w:t>
      </w:r>
      <w:r w:rsidRPr="5362B0FE">
        <w:rPr>
          <w:rFonts w:cs="Arial"/>
          <w:sz w:val="24"/>
          <w:szCs w:val="24"/>
          <w:lang w:val="en-US"/>
        </w:rPr>
        <w:t xml:space="preserve"> </w:t>
      </w:r>
      <w:r w:rsidRPr="5362B0FE">
        <w:rPr>
          <w:rFonts w:cs="Arial"/>
          <w:b w:val="0"/>
          <w:bCs w:val="0"/>
          <w:sz w:val="24"/>
          <w:szCs w:val="24"/>
          <w:lang w:val="en-US"/>
        </w:rPr>
        <w:t xml:space="preserve">shall be notified and invoiced by </w:t>
      </w:r>
      <w:r w:rsidRPr="5362B0FE">
        <w:rPr>
          <w:rFonts w:cs="Arial"/>
          <w:sz w:val="24"/>
          <w:szCs w:val="24"/>
          <w:lang w:val="en-US"/>
        </w:rPr>
        <w:t xml:space="preserve">The Company </w:t>
      </w:r>
      <w:r w:rsidRPr="5362B0FE">
        <w:rPr>
          <w:rFonts w:cs="Arial"/>
          <w:b w:val="0"/>
          <w:bCs w:val="0"/>
          <w:sz w:val="24"/>
          <w:szCs w:val="24"/>
          <w:lang w:val="en-US"/>
        </w:rPr>
        <w:t xml:space="preserve">to the </w:t>
      </w:r>
      <w:r w:rsidRPr="5362B0FE">
        <w:rPr>
          <w:rFonts w:cs="Arial"/>
          <w:sz w:val="24"/>
          <w:szCs w:val="24"/>
          <w:lang w:val="en-US"/>
        </w:rPr>
        <w:t xml:space="preserve">User </w:t>
      </w:r>
      <w:r w:rsidRPr="5362B0FE">
        <w:rPr>
          <w:rFonts w:cs="Arial"/>
          <w:b w:val="0"/>
          <w:bCs w:val="0"/>
          <w:sz w:val="24"/>
          <w:szCs w:val="24"/>
          <w:lang w:val="en-US"/>
        </w:rPr>
        <w:t>submitting this</w:t>
      </w:r>
      <w:r w:rsidRPr="5362B0FE">
        <w:rPr>
          <w:rFonts w:cs="Arial"/>
          <w:sz w:val="24"/>
          <w:szCs w:val="24"/>
          <w:lang w:val="en-US"/>
        </w:rPr>
        <w:t xml:space="preserve"> </w:t>
      </w:r>
      <w:r w:rsidR="70ACA868" w:rsidRPr="5362B0FE">
        <w:rPr>
          <w:rFonts w:cs="Arial"/>
          <w:sz w:val="24"/>
          <w:szCs w:val="24"/>
        </w:rPr>
        <w:t>Transmission Evaluation Application</w:t>
      </w:r>
      <w:r w:rsidR="70ACA868" w:rsidRPr="5362B0FE">
        <w:rPr>
          <w:rFonts w:cs="Arial"/>
          <w:b w:val="0"/>
          <w:bCs w:val="0"/>
          <w:sz w:val="24"/>
          <w:szCs w:val="24"/>
          <w:lang w:val="en-US"/>
        </w:rPr>
        <w:t xml:space="preserve"> </w:t>
      </w:r>
      <w:r w:rsidRPr="5362B0FE">
        <w:rPr>
          <w:rFonts w:cs="Arial"/>
          <w:b w:val="0"/>
          <w:bCs w:val="0"/>
          <w:sz w:val="24"/>
          <w:szCs w:val="24"/>
          <w:lang w:val="en-US"/>
        </w:rPr>
        <w:t xml:space="preserve">together with a breakdown of such charges and the </w:t>
      </w:r>
      <w:r w:rsidRPr="5362B0FE">
        <w:rPr>
          <w:rFonts w:cs="Arial"/>
          <w:sz w:val="24"/>
          <w:szCs w:val="24"/>
          <w:lang w:val="en-US"/>
        </w:rPr>
        <w:t xml:space="preserve">User </w:t>
      </w:r>
      <w:r w:rsidRPr="5362B0FE">
        <w:rPr>
          <w:rFonts w:cs="Arial"/>
          <w:b w:val="0"/>
          <w:bCs w:val="0"/>
          <w:sz w:val="24"/>
          <w:szCs w:val="24"/>
          <w:lang w:val="en-US"/>
        </w:rPr>
        <w:t xml:space="preserve">submitting this </w:t>
      </w:r>
      <w:r w:rsidR="080BA2A9" w:rsidRPr="5362B0FE">
        <w:rPr>
          <w:rFonts w:cs="Arial"/>
          <w:sz w:val="24"/>
          <w:szCs w:val="24"/>
        </w:rPr>
        <w:t>Transmission Evaluation Application</w:t>
      </w:r>
      <w:r w:rsidRPr="5362B0FE">
        <w:rPr>
          <w:rFonts w:cs="Arial"/>
          <w:sz w:val="24"/>
          <w:szCs w:val="24"/>
          <w:lang w:val="en-US"/>
        </w:rPr>
        <w:t xml:space="preserve"> </w:t>
      </w:r>
      <w:r w:rsidRPr="5362B0FE">
        <w:rPr>
          <w:rFonts w:cs="Arial"/>
          <w:b w:val="0"/>
          <w:bCs w:val="0"/>
          <w:sz w:val="24"/>
          <w:szCs w:val="24"/>
          <w:lang w:val="en-US"/>
        </w:rPr>
        <w:t xml:space="preserve">shall pay the same within 28 days of the date of </w:t>
      </w:r>
      <w:r w:rsidRPr="5362B0FE">
        <w:rPr>
          <w:rFonts w:cs="Arial"/>
          <w:sz w:val="24"/>
          <w:szCs w:val="24"/>
          <w:lang w:val="en-US"/>
        </w:rPr>
        <w:t xml:space="preserve">The Company’s </w:t>
      </w:r>
      <w:r w:rsidRPr="5362B0FE">
        <w:rPr>
          <w:rFonts w:cs="Arial"/>
          <w:b w:val="0"/>
          <w:bCs w:val="0"/>
          <w:sz w:val="24"/>
          <w:szCs w:val="24"/>
          <w:lang w:val="en-US"/>
        </w:rPr>
        <w:t xml:space="preserve">invoice.  In the event </w:t>
      </w:r>
      <w:r w:rsidRPr="5362B0FE">
        <w:rPr>
          <w:rFonts w:cs="Arial"/>
          <w:b w:val="0"/>
          <w:bCs w:val="0"/>
          <w:sz w:val="24"/>
          <w:szCs w:val="24"/>
          <w:lang w:val="en-US"/>
        </w:rPr>
        <w:lastRenderedPageBreak/>
        <w:t xml:space="preserve">that the advance and any other payments exceed the appropriate </w:t>
      </w:r>
      <w:r w:rsidRPr="5362B0FE">
        <w:rPr>
          <w:rFonts w:cs="Arial"/>
          <w:sz w:val="24"/>
          <w:szCs w:val="24"/>
          <w:lang w:val="en-US"/>
        </w:rPr>
        <w:t xml:space="preserve">The Company </w:t>
      </w:r>
      <w:r w:rsidRPr="00F03DB4">
        <w:rPr>
          <w:rFonts w:cs="Arial"/>
          <w:sz w:val="24"/>
          <w:szCs w:val="24"/>
          <w:lang w:val="en-US"/>
        </w:rPr>
        <w:t>Engineering Charges</w:t>
      </w:r>
      <w:r w:rsidRPr="5362B0FE">
        <w:rPr>
          <w:rFonts w:cs="Arial"/>
          <w:sz w:val="24"/>
          <w:szCs w:val="24"/>
          <w:lang w:val="en-US"/>
        </w:rPr>
        <w:t xml:space="preserve"> </w:t>
      </w:r>
      <w:r w:rsidRPr="5362B0FE">
        <w:rPr>
          <w:rFonts w:cs="Arial"/>
          <w:b w:val="0"/>
          <w:bCs w:val="0"/>
          <w:sz w:val="24"/>
          <w:szCs w:val="24"/>
          <w:lang w:val="en-US"/>
        </w:rPr>
        <w:t xml:space="preserve">the excess shall be repaid forthwith to the </w:t>
      </w:r>
      <w:r w:rsidRPr="5362B0FE">
        <w:rPr>
          <w:rFonts w:cs="Arial"/>
          <w:sz w:val="24"/>
          <w:szCs w:val="24"/>
          <w:lang w:val="en-US"/>
        </w:rPr>
        <w:t xml:space="preserve">User </w:t>
      </w:r>
      <w:r w:rsidRPr="5362B0FE">
        <w:rPr>
          <w:rFonts w:cs="Arial"/>
          <w:b w:val="0"/>
          <w:bCs w:val="0"/>
          <w:sz w:val="24"/>
          <w:szCs w:val="24"/>
          <w:lang w:val="en-US"/>
        </w:rPr>
        <w:t>submitting this</w:t>
      </w:r>
      <w:r w:rsidRPr="5362B0FE">
        <w:rPr>
          <w:rFonts w:cs="Arial"/>
          <w:sz w:val="24"/>
          <w:szCs w:val="24"/>
          <w:lang w:val="en-US"/>
        </w:rPr>
        <w:t xml:space="preserve"> </w:t>
      </w:r>
      <w:r w:rsidR="20D8AE06" w:rsidRPr="5362B0FE">
        <w:rPr>
          <w:rFonts w:cs="Arial"/>
          <w:sz w:val="24"/>
          <w:szCs w:val="24"/>
        </w:rPr>
        <w:t>Transmission Evaluation Application</w:t>
      </w:r>
      <w:r w:rsidRPr="5362B0FE">
        <w:rPr>
          <w:rFonts w:cs="Arial"/>
          <w:b w:val="0"/>
          <w:bCs w:val="0"/>
          <w:sz w:val="24"/>
          <w:szCs w:val="24"/>
          <w:lang w:val="en-US"/>
        </w:rPr>
        <w:t xml:space="preserve">. </w:t>
      </w:r>
    </w:p>
    <w:p w14:paraId="67BE76B9" w14:textId="77777777" w:rsidR="008E1B79" w:rsidRPr="003D4E6E" w:rsidRDefault="008E1B79" w:rsidP="00AA0ECD">
      <w:pPr>
        <w:pStyle w:val="Heading2"/>
        <w:keepNext w:val="0"/>
        <w:widowControl w:val="0"/>
        <w:ind w:left="0" w:firstLine="0"/>
        <w:jc w:val="both"/>
        <w:rPr>
          <w:rFonts w:cs="Arial"/>
          <w:b w:val="0"/>
          <w:sz w:val="24"/>
          <w:szCs w:val="24"/>
          <w:lang w:val="en-US"/>
        </w:rPr>
      </w:pPr>
      <w:r w:rsidRPr="003D4E6E">
        <w:rPr>
          <w:rFonts w:cs="Arial"/>
          <w:b w:val="0"/>
          <w:sz w:val="24"/>
          <w:szCs w:val="24"/>
          <w:lang w:val="en-US"/>
        </w:rPr>
        <w:t xml:space="preserve">   </w:t>
      </w:r>
    </w:p>
    <w:p w14:paraId="10DD7984" w14:textId="684497A8"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The effective date upon which the application is made shall be the later of the date when </w:t>
      </w:r>
      <w:r w:rsidRPr="5362B0FE">
        <w:rPr>
          <w:rFonts w:cs="Arial"/>
          <w:sz w:val="24"/>
          <w:szCs w:val="24"/>
        </w:rPr>
        <w:t xml:space="preserve">The Company </w:t>
      </w:r>
      <w:r w:rsidRPr="5362B0FE">
        <w:rPr>
          <w:rFonts w:cs="Arial"/>
          <w:b w:val="0"/>
          <w:bCs w:val="0"/>
          <w:sz w:val="24"/>
          <w:szCs w:val="24"/>
        </w:rPr>
        <w:t xml:space="preserve">has received the advance application fee pursuant to Paragraph 5 above or the date when </w:t>
      </w:r>
      <w:r w:rsidRPr="5362B0FE">
        <w:rPr>
          <w:rFonts w:cs="Arial"/>
          <w:sz w:val="24"/>
          <w:szCs w:val="24"/>
        </w:rPr>
        <w:t>The Company</w:t>
      </w:r>
      <w:r w:rsidRPr="5362B0FE">
        <w:rPr>
          <w:rFonts w:cs="Arial"/>
          <w:b w:val="0"/>
          <w:bCs w:val="0"/>
          <w:sz w:val="24"/>
          <w:szCs w:val="24"/>
        </w:rPr>
        <w:t xml:space="preserve"> is reasonably satisfied that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r w:rsidR="7B771315" w:rsidRPr="5362B0FE">
        <w:rPr>
          <w:rFonts w:cs="Arial"/>
          <w:sz w:val="24"/>
          <w:szCs w:val="24"/>
        </w:rPr>
        <w:t>Transmission Evaluation Application</w:t>
      </w:r>
      <w:r w:rsidR="00942551">
        <w:rPr>
          <w:rFonts w:cs="Arial"/>
          <w:sz w:val="24"/>
          <w:szCs w:val="24"/>
        </w:rPr>
        <w:t xml:space="preserve"> </w:t>
      </w:r>
      <w:r w:rsidRPr="5362B0FE">
        <w:rPr>
          <w:rFonts w:cs="Arial"/>
          <w:b w:val="0"/>
          <w:bCs w:val="0"/>
          <w:sz w:val="24"/>
          <w:szCs w:val="24"/>
        </w:rPr>
        <w:t xml:space="preserve">has completed Sections AD. </w:t>
      </w:r>
      <w:r w:rsidRPr="5362B0FE">
        <w:rPr>
          <w:rFonts w:cs="Arial"/>
          <w:sz w:val="24"/>
          <w:szCs w:val="24"/>
        </w:rPr>
        <w:t>The Company</w:t>
      </w:r>
      <w:r w:rsidRPr="5362B0FE">
        <w:rPr>
          <w:rFonts w:cs="Arial"/>
          <w:b w:val="0"/>
          <w:bCs w:val="0"/>
          <w:sz w:val="24"/>
          <w:szCs w:val="24"/>
        </w:rPr>
        <w:t xml:space="preserve"> shall notify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r w:rsidR="4554C89A" w:rsidRPr="5362B0FE">
        <w:rPr>
          <w:rFonts w:cs="Arial"/>
          <w:sz w:val="24"/>
          <w:szCs w:val="24"/>
        </w:rPr>
        <w:t>Transmission Evaluation Application</w:t>
      </w:r>
      <w:r w:rsidRPr="5362B0FE">
        <w:rPr>
          <w:rFonts w:cs="Arial"/>
          <w:b w:val="0"/>
          <w:bCs w:val="0"/>
          <w:sz w:val="24"/>
          <w:szCs w:val="24"/>
        </w:rPr>
        <w:t xml:space="preserve"> of such date.</w:t>
      </w:r>
    </w:p>
    <w:p w14:paraId="1B8B7C6C" w14:textId="77777777" w:rsidR="00AA0ECD" w:rsidRPr="003D4E6E" w:rsidRDefault="00AA0ECD" w:rsidP="00AA0ECD">
      <w:pPr>
        <w:rPr>
          <w:rFonts w:ascii="Arial" w:hAnsi="Arial" w:cs="Arial"/>
          <w:sz w:val="24"/>
          <w:szCs w:val="24"/>
        </w:rPr>
      </w:pPr>
    </w:p>
    <w:p w14:paraId="5130E8F1" w14:textId="788D46C7"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sz w:val="24"/>
          <w:szCs w:val="24"/>
        </w:rPr>
        <w:t>The Company</w:t>
      </w:r>
      <w:r w:rsidRPr="5362B0FE">
        <w:rPr>
          <w:rFonts w:cs="Arial"/>
          <w:b w:val="0"/>
          <w:bCs w:val="0"/>
          <w:sz w:val="24"/>
          <w:szCs w:val="24"/>
        </w:rPr>
        <w:t xml:space="preserve"> will assess the </w:t>
      </w:r>
      <w:r w:rsidR="2B4342CB" w:rsidRPr="5362B0FE">
        <w:rPr>
          <w:rFonts w:cs="Arial"/>
          <w:sz w:val="24"/>
          <w:szCs w:val="24"/>
        </w:rPr>
        <w:t>Transmission Evaluation Application</w:t>
      </w:r>
      <w:r w:rsidR="2B4342CB" w:rsidRPr="5362B0FE">
        <w:rPr>
          <w:rFonts w:cs="Arial"/>
          <w:b w:val="0"/>
          <w:bCs w:val="0"/>
          <w:sz w:val="24"/>
          <w:szCs w:val="24"/>
        </w:rPr>
        <w:t xml:space="preserve"> </w:t>
      </w:r>
      <w:r w:rsidRPr="5362B0FE">
        <w:rPr>
          <w:rFonts w:cs="Arial"/>
          <w:b w:val="0"/>
          <w:bCs w:val="0"/>
          <w:sz w:val="24"/>
          <w:szCs w:val="24"/>
        </w:rPr>
        <w:t>in accordance with the terms of Paragraph 6.5.5 (</w:t>
      </w:r>
      <w:r w:rsidR="2ABC953E" w:rsidRPr="5362B0FE">
        <w:rPr>
          <w:rFonts w:cs="Arial"/>
          <w:sz w:val="24"/>
          <w:szCs w:val="24"/>
        </w:rPr>
        <w:t>Transmission Evaluation Application</w:t>
      </w:r>
      <w:r w:rsidRPr="5362B0FE">
        <w:rPr>
          <w:rFonts w:cs="Arial"/>
          <w:b w:val="0"/>
          <w:bCs w:val="0"/>
          <w:sz w:val="24"/>
          <w:szCs w:val="24"/>
        </w:rPr>
        <w:t>) and (where applicable) Paragraph 6.9 (</w:t>
      </w:r>
      <w:r w:rsidRPr="5362B0FE">
        <w:rPr>
          <w:rFonts w:cs="Arial"/>
          <w:sz w:val="24"/>
          <w:szCs w:val="24"/>
        </w:rPr>
        <w:t>Modifications</w:t>
      </w:r>
      <w:r w:rsidRPr="5362B0FE">
        <w:rPr>
          <w:rFonts w:cs="Arial"/>
          <w:b w:val="0"/>
          <w:bCs w:val="0"/>
          <w:sz w:val="24"/>
          <w:szCs w:val="24"/>
        </w:rPr>
        <w:t>) and</w:t>
      </w:r>
      <w:r w:rsidRPr="5362B0FE">
        <w:rPr>
          <w:rFonts w:cs="Arial"/>
          <w:sz w:val="24"/>
          <w:szCs w:val="24"/>
        </w:rPr>
        <w:t xml:space="preserve"> </w:t>
      </w:r>
      <w:r w:rsidRPr="5362B0FE">
        <w:rPr>
          <w:rFonts w:cs="Arial"/>
          <w:b w:val="0"/>
          <w:bCs w:val="0"/>
          <w:sz w:val="24"/>
          <w:szCs w:val="24"/>
        </w:rPr>
        <w:t>Paragraph 6.10 (</w:t>
      </w:r>
      <w:r w:rsidRPr="5362B0FE">
        <w:rPr>
          <w:rFonts w:cs="Arial"/>
          <w:sz w:val="24"/>
          <w:szCs w:val="24"/>
        </w:rPr>
        <w:t xml:space="preserve">Modifications </w:t>
      </w:r>
      <w:r w:rsidRPr="5362B0FE">
        <w:rPr>
          <w:rFonts w:cs="Arial"/>
          <w:b w:val="0"/>
          <w:bCs w:val="0"/>
          <w:sz w:val="24"/>
          <w:szCs w:val="24"/>
        </w:rPr>
        <w:t>and</w:t>
      </w:r>
      <w:r w:rsidRPr="5362B0FE">
        <w:rPr>
          <w:rFonts w:cs="Arial"/>
          <w:sz w:val="24"/>
          <w:szCs w:val="24"/>
        </w:rPr>
        <w:t xml:space="preserve"> New Connection Sites</w:t>
      </w:r>
      <w:r w:rsidRPr="5362B0FE">
        <w:rPr>
          <w:rFonts w:cs="Arial"/>
          <w:b w:val="0"/>
          <w:bCs w:val="0"/>
          <w:sz w:val="24"/>
          <w:szCs w:val="24"/>
        </w:rPr>
        <w:t xml:space="preserve">) of the </w:t>
      </w:r>
      <w:r w:rsidRPr="5362B0FE">
        <w:rPr>
          <w:rFonts w:cs="Arial"/>
          <w:sz w:val="24"/>
          <w:szCs w:val="24"/>
        </w:rPr>
        <w:t>CUSC</w:t>
      </w:r>
      <w:r w:rsidR="4494C7DD" w:rsidRPr="5362B0FE">
        <w:rPr>
          <w:rFonts w:cs="Arial"/>
          <w:b w:val="0"/>
          <w:bCs w:val="0"/>
          <w:sz w:val="24"/>
          <w:szCs w:val="24"/>
        </w:rPr>
        <w:t xml:space="preserve"> and</w:t>
      </w:r>
      <w:r w:rsidR="7EAF9046" w:rsidRPr="5362B0FE">
        <w:rPr>
          <w:rFonts w:cs="Arial"/>
          <w:b w:val="0"/>
          <w:bCs w:val="0"/>
          <w:sz w:val="24"/>
          <w:szCs w:val="24"/>
        </w:rPr>
        <w:t xml:space="preserve"> the</w:t>
      </w:r>
      <w:r w:rsidR="7EAF9046" w:rsidRPr="5362B0FE">
        <w:rPr>
          <w:rFonts w:cs="Arial"/>
          <w:sz w:val="24"/>
          <w:szCs w:val="24"/>
        </w:rPr>
        <w:t xml:space="preserve"> ESO Licence</w:t>
      </w:r>
      <w:r w:rsidRPr="5362B0FE">
        <w:rPr>
          <w:rFonts w:cs="Arial"/>
          <w:b w:val="0"/>
          <w:bCs w:val="0"/>
          <w:sz w:val="24"/>
          <w:szCs w:val="24"/>
        </w:rPr>
        <w:t>.</w:t>
      </w:r>
    </w:p>
    <w:p w14:paraId="5C6537BF" w14:textId="77777777" w:rsidR="00AA0ECD" w:rsidRPr="003D4E6E" w:rsidRDefault="00AA0ECD" w:rsidP="00AA0ECD">
      <w:pPr>
        <w:rPr>
          <w:rFonts w:ascii="Arial" w:hAnsi="Arial" w:cs="Arial"/>
          <w:sz w:val="24"/>
          <w:szCs w:val="24"/>
        </w:rPr>
      </w:pPr>
    </w:p>
    <w:p w14:paraId="32187E31" w14:textId="71FEEA7D" w:rsidR="00AA0ECD"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sz w:val="24"/>
          <w:szCs w:val="24"/>
        </w:rPr>
        <w:t xml:space="preserve">The Company </w:t>
      </w:r>
      <w:r w:rsidRPr="5362B0FE">
        <w:rPr>
          <w:rFonts w:cs="Arial"/>
          <w:b w:val="0"/>
          <w:bCs w:val="0"/>
          <w:sz w:val="24"/>
          <w:szCs w:val="24"/>
        </w:rPr>
        <w:t xml:space="preserve">will assess the </w:t>
      </w:r>
      <w:r w:rsidR="4EA07008" w:rsidRPr="5362B0FE">
        <w:rPr>
          <w:rFonts w:cs="Arial"/>
          <w:sz w:val="24"/>
          <w:szCs w:val="24"/>
        </w:rPr>
        <w:t>Transmission Evaluation Application</w:t>
      </w:r>
      <w:r w:rsidRPr="5362B0FE">
        <w:rPr>
          <w:rFonts w:cs="Arial"/>
          <w:sz w:val="24"/>
          <w:szCs w:val="24"/>
        </w:rPr>
        <w:t xml:space="preserve"> </w:t>
      </w:r>
      <w:r w:rsidRPr="5362B0FE">
        <w:rPr>
          <w:rFonts w:cs="Arial"/>
          <w:b w:val="0"/>
          <w:bCs w:val="0"/>
          <w:sz w:val="24"/>
          <w:szCs w:val="24"/>
        </w:rPr>
        <w:t xml:space="preserve">as soon as is reasonably practicable and, in any event, </w:t>
      </w:r>
      <w:r w:rsidR="19A1B6BD" w:rsidRPr="5362B0FE">
        <w:rPr>
          <w:rFonts w:cs="Arial"/>
          <w:b w:val="0"/>
          <w:bCs w:val="0"/>
          <w:sz w:val="24"/>
          <w:szCs w:val="24"/>
        </w:rPr>
        <w:t xml:space="preserve">(unless there are no works required </w:t>
      </w:r>
      <w:r w:rsidR="3A33277D" w:rsidRPr="5362B0FE">
        <w:rPr>
          <w:rFonts w:cs="Arial"/>
          <w:b w:val="0"/>
          <w:bCs w:val="0"/>
          <w:sz w:val="24"/>
          <w:szCs w:val="24"/>
        </w:rPr>
        <w:t xml:space="preserve">on the </w:t>
      </w:r>
      <w:r w:rsidR="3A33277D" w:rsidRPr="5362B0FE">
        <w:rPr>
          <w:rFonts w:cs="Arial"/>
          <w:sz w:val="24"/>
          <w:szCs w:val="24"/>
        </w:rPr>
        <w:t>National Electricity Transmission System</w:t>
      </w:r>
      <w:r w:rsidR="3A33277D" w:rsidRPr="5362B0FE">
        <w:rPr>
          <w:rFonts w:cs="Arial"/>
          <w:b w:val="0"/>
          <w:bCs w:val="0"/>
          <w:sz w:val="24"/>
          <w:szCs w:val="24"/>
        </w:rPr>
        <w:t xml:space="preserve">) </w:t>
      </w:r>
      <w:r w:rsidRPr="5362B0FE">
        <w:rPr>
          <w:rFonts w:cs="Arial"/>
          <w:b w:val="0"/>
          <w:bCs w:val="0"/>
          <w:sz w:val="24"/>
          <w:szCs w:val="24"/>
        </w:rPr>
        <w:t xml:space="preserve">will </w:t>
      </w:r>
      <w:r w:rsidR="7288AD56" w:rsidRPr="5362B0FE">
        <w:rPr>
          <w:rFonts w:cs="Arial"/>
          <w:b w:val="0"/>
          <w:bCs w:val="0"/>
          <w:sz w:val="24"/>
          <w:szCs w:val="24"/>
        </w:rPr>
        <w:t>respond to</w:t>
      </w:r>
      <w:r w:rsidRPr="5362B0FE">
        <w:rPr>
          <w:rFonts w:cs="Arial"/>
          <w:b w:val="0"/>
          <w:bCs w:val="0"/>
          <w:sz w:val="24"/>
          <w:szCs w:val="24"/>
        </w:rPr>
        <w:t xml:space="preserve"> the</w:t>
      </w:r>
      <w:r w:rsidRPr="5362B0FE">
        <w:rPr>
          <w:rFonts w:cs="Arial"/>
          <w:sz w:val="24"/>
          <w:szCs w:val="24"/>
        </w:rPr>
        <w:t xml:space="preserve"> User</w:t>
      </w:r>
      <w:r w:rsidR="7288AD56" w:rsidRPr="5362B0FE">
        <w:rPr>
          <w:rFonts w:cs="Arial"/>
          <w:sz w:val="24"/>
          <w:szCs w:val="24"/>
        </w:rPr>
        <w:t xml:space="preserve"> </w:t>
      </w:r>
      <w:r w:rsidR="7288AD56" w:rsidRPr="5362B0FE">
        <w:rPr>
          <w:rFonts w:cs="Arial"/>
          <w:b w:val="0"/>
          <w:bCs w:val="0"/>
          <w:sz w:val="24"/>
          <w:szCs w:val="24"/>
        </w:rPr>
        <w:t xml:space="preserve">with </w:t>
      </w:r>
      <w:proofErr w:type="gramStart"/>
      <w:r w:rsidR="7288AD56" w:rsidRPr="5362B0FE">
        <w:rPr>
          <w:rFonts w:cs="Arial"/>
          <w:b w:val="0"/>
          <w:bCs w:val="0"/>
          <w:sz w:val="24"/>
          <w:szCs w:val="24"/>
        </w:rPr>
        <w:t>a</w:t>
      </w:r>
      <w:r w:rsidRPr="5362B0FE">
        <w:rPr>
          <w:rFonts w:cs="Arial"/>
          <w:b w:val="0"/>
          <w:bCs w:val="0"/>
          <w:sz w:val="24"/>
          <w:szCs w:val="24"/>
        </w:rPr>
        <w:t xml:space="preserve"> </w:t>
      </w:r>
      <w:r w:rsidR="7288AD56" w:rsidRPr="5362B0FE">
        <w:rPr>
          <w:rFonts w:cs="Arial"/>
          <w:sz w:val="24"/>
          <w:szCs w:val="24"/>
        </w:rPr>
        <w:t xml:space="preserve"> </w:t>
      </w:r>
      <w:ins w:id="0" w:author="Guidance" w:date="2025-06-19T11:54:00Z" w16du:dateUtc="2025-06-19T10:54:00Z">
        <w:r w:rsidR="009348F9">
          <w:rPr>
            <w:rFonts w:cs="Arial"/>
            <w:sz w:val="24"/>
            <w:szCs w:val="24"/>
          </w:rPr>
          <w:t>Gated</w:t>
        </w:r>
        <w:proofErr w:type="gramEnd"/>
        <w:r w:rsidR="009348F9">
          <w:rPr>
            <w:rFonts w:cs="Arial"/>
            <w:sz w:val="24"/>
            <w:szCs w:val="24"/>
          </w:rPr>
          <w:t xml:space="preserve"> </w:t>
        </w:r>
      </w:ins>
      <w:r w:rsidR="64B26807" w:rsidRPr="5362B0FE">
        <w:rPr>
          <w:rFonts w:cs="Arial"/>
          <w:sz w:val="24"/>
          <w:szCs w:val="24"/>
        </w:rPr>
        <w:t xml:space="preserve">Modification </w:t>
      </w:r>
      <w:r w:rsidR="3FC18C33" w:rsidRPr="5362B0FE">
        <w:rPr>
          <w:rFonts w:cs="Arial"/>
          <w:sz w:val="24"/>
          <w:szCs w:val="24"/>
        </w:rPr>
        <w:t>Offer</w:t>
      </w:r>
      <w:r w:rsidR="7288AD56" w:rsidRPr="5362B0FE">
        <w:rPr>
          <w:rFonts w:cs="Arial"/>
          <w:sz w:val="24"/>
          <w:szCs w:val="24"/>
        </w:rPr>
        <w:t xml:space="preserve"> </w:t>
      </w:r>
      <w:r w:rsidR="64B26807" w:rsidRPr="5362B0FE">
        <w:rPr>
          <w:rFonts w:cs="Arial"/>
          <w:sz w:val="24"/>
          <w:szCs w:val="24"/>
        </w:rPr>
        <w:t xml:space="preserve">or Connection Offer </w:t>
      </w:r>
      <w:r w:rsidR="3FC18C33" w:rsidRPr="5362B0FE">
        <w:rPr>
          <w:rFonts w:cs="Arial"/>
          <w:b w:val="0"/>
          <w:bCs w:val="0"/>
          <w:sz w:val="24"/>
          <w:szCs w:val="24"/>
        </w:rPr>
        <w:t xml:space="preserve">in accordance with the </w:t>
      </w:r>
      <w:r w:rsidR="3FC18C33" w:rsidRPr="5362B0FE">
        <w:rPr>
          <w:rFonts w:cs="Arial"/>
          <w:sz w:val="24"/>
          <w:szCs w:val="24"/>
        </w:rPr>
        <w:t>Gated Application and Offer Process</w:t>
      </w:r>
      <w:r w:rsidRPr="5362B0FE">
        <w:rPr>
          <w:rFonts w:cs="Arial"/>
          <w:b w:val="0"/>
          <w:bCs w:val="0"/>
          <w:sz w:val="24"/>
          <w:szCs w:val="24"/>
        </w:rPr>
        <w:t xml:space="preserve"> or such later period as the </w:t>
      </w:r>
      <w:r w:rsidRPr="5362B0FE">
        <w:rPr>
          <w:rFonts w:cs="Arial"/>
          <w:sz w:val="24"/>
          <w:szCs w:val="24"/>
        </w:rPr>
        <w:t xml:space="preserve">Authority </w:t>
      </w:r>
      <w:r w:rsidRPr="5362B0FE">
        <w:rPr>
          <w:rFonts w:cs="Arial"/>
          <w:b w:val="0"/>
          <w:bCs w:val="0"/>
          <w:sz w:val="24"/>
          <w:szCs w:val="24"/>
        </w:rPr>
        <w:t xml:space="preserve">agrees to.  </w:t>
      </w:r>
    </w:p>
    <w:p w14:paraId="70ADF58A" w14:textId="77777777" w:rsidR="002D5A20" w:rsidRPr="003D4E6E" w:rsidRDefault="002D5A20" w:rsidP="002D5A20">
      <w:pPr>
        <w:rPr>
          <w:rFonts w:ascii="Arial" w:hAnsi="Arial" w:cs="Arial"/>
          <w:sz w:val="24"/>
          <w:szCs w:val="24"/>
        </w:rPr>
      </w:pPr>
    </w:p>
    <w:p w14:paraId="5CB1A3DF" w14:textId="5D822F25"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In the course of processing your </w:t>
      </w:r>
      <w:r w:rsidR="1996A5C9" w:rsidRPr="5362B0FE">
        <w:rPr>
          <w:rFonts w:cs="Arial"/>
          <w:sz w:val="24"/>
          <w:szCs w:val="24"/>
        </w:rPr>
        <w:t>Transmission Evaluation Application</w:t>
      </w:r>
      <w:r w:rsidRPr="5362B0FE">
        <w:rPr>
          <w:rFonts w:cs="Arial"/>
          <w:b w:val="0"/>
          <w:bCs w:val="0"/>
          <w:sz w:val="24"/>
          <w:szCs w:val="24"/>
        </w:rPr>
        <w:t xml:space="preserve">, it may be necessary for </w:t>
      </w:r>
      <w:r w:rsidRPr="5362B0FE">
        <w:rPr>
          <w:rFonts w:cs="Arial"/>
          <w:sz w:val="24"/>
          <w:szCs w:val="24"/>
        </w:rPr>
        <w:t xml:space="preserve">The Company </w:t>
      </w:r>
      <w:r w:rsidRPr="5362B0FE">
        <w:rPr>
          <w:rFonts w:cs="Arial"/>
          <w:b w:val="0"/>
          <w:bCs w:val="0"/>
          <w:sz w:val="24"/>
          <w:szCs w:val="24"/>
        </w:rPr>
        <w:t xml:space="preserve">to consult the appropriate </w:t>
      </w:r>
      <w:r w:rsidRPr="5362B0FE">
        <w:rPr>
          <w:rFonts w:cs="Arial"/>
          <w:sz w:val="24"/>
          <w:szCs w:val="24"/>
        </w:rPr>
        <w:t>Distribution System Operator(s)</w:t>
      </w:r>
      <w:r w:rsidRPr="5362B0FE">
        <w:rPr>
          <w:rFonts w:cs="Arial"/>
          <w:b w:val="0"/>
          <w:bCs w:val="0"/>
          <w:sz w:val="24"/>
          <w:szCs w:val="24"/>
        </w:rPr>
        <w:t xml:space="preserve"> on matters of technical compatibility of the </w:t>
      </w:r>
      <w:r w:rsidR="4D1D5A9C" w:rsidRPr="5362B0FE">
        <w:rPr>
          <w:rFonts w:cs="Arial"/>
          <w:sz w:val="24"/>
          <w:szCs w:val="24"/>
        </w:rPr>
        <w:t>National Electricity Transmission</w:t>
      </w:r>
      <w:r w:rsidRPr="5362B0FE">
        <w:rPr>
          <w:rFonts w:cs="Arial"/>
          <w:sz w:val="24"/>
          <w:szCs w:val="24"/>
        </w:rPr>
        <w:t xml:space="preserve"> System </w:t>
      </w:r>
      <w:r w:rsidRPr="5362B0FE">
        <w:rPr>
          <w:rFonts w:cs="Arial"/>
          <w:b w:val="0"/>
          <w:bCs w:val="0"/>
          <w:sz w:val="24"/>
          <w:szCs w:val="24"/>
        </w:rPr>
        <w:t xml:space="preserve">with their </w:t>
      </w:r>
      <w:r w:rsidRPr="5362B0FE">
        <w:rPr>
          <w:rFonts w:cs="Arial"/>
          <w:sz w:val="24"/>
          <w:szCs w:val="24"/>
        </w:rPr>
        <w:t xml:space="preserve">Distribution System(s) </w:t>
      </w:r>
      <w:r w:rsidRPr="5362B0FE">
        <w:rPr>
          <w:rFonts w:cs="Arial"/>
          <w:b w:val="0"/>
          <w:bCs w:val="0"/>
          <w:sz w:val="24"/>
          <w:szCs w:val="24"/>
        </w:rPr>
        <w:t xml:space="preserve">or to consult the </w:t>
      </w:r>
      <w:r w:rsidRPr="5362B0FE">
        <w:rPr>
          <w:rFonts w:cs="Arial"/>
          <w:sz w:val="24"/>
          <w:szCs w:val="24"/>
        </w:rPr>
        <w:t xml:space="preserve">Relevant </w:t>
      </w:r>
      <w:r w:rsidRPr="5362B0FE">
        <w:rPr>
          <w:rFonts w:cs="Arial"/>
          <w:b w:val="0"/>
          <w:bCs w:val="0"/>
          <w:sz w:val="24"/>
          <w:szCs w:val="24"/>
        </w:rPr>
        <w:t xml:space="preserve"> </w:t>
      </w:r>
      <w:r w:rsidRPr="5362B0FE">
        <w:rPr>
          <w:rFonts w:cs="Arial"/>
          <w:sz w:val="24"/>
          <w:szCs w:val="24"/>
        </w:rPr>
        <w:t>Transmission Licensees</w:t>
      </w:r>
      <w:r w:rsidRPr="5362B0FE">
        <w:rPr>
          <w:rFonts w:cs="Arial"/>
          <w:b w:val="0"/>
          <w:bCs w:val="0"/>
          <w:sz w:val="24"/>
          <w:szCs w:val="24"/>
        </w:rPr>
        <w:t xml:space="preserve"> to establish the works required on the </w:t>
      </w:r>
      <w:r w:rsidR="4D1D5A9C" w:rsidRPr="5362B0FE">
        <w:rPr>
          <w:rFonts w:cs="Arial"/>
          <w:sz w:val="24"/>
          <w:szCs w:val="24"/>
        </w:rPr>
        <w:t>National Electricity Transmission</w:t>
      </w:r>
      <w:r w:rsidRPr="5362B0FE">
        <w:rPr>
          <w:rFonts w:cs="Arial"/>
          <w:sz w:val="24"/>
          <w:szCs w:val="24"/>
        </w:rPr>
        <w:t xml:space="preserve"> System</w:t>
      </w:r>
      <w:r w:rsidRPr="5362B0FE">
        <w:rPr>
          <w:rFonts w:cs="Arial"/>
          <w:b w:val="0"/>
          <w:bCs w:val="0"/>
          <w:sz w:val="24"/>
          <w:szCs w:val="24"/>
        </w:rPr>
        <w:t xml:space="preserve">.  On grounds of commercial confidentiality </w:t>
      </w:r>
      <w:r w:rsidRPr="5362B0FE">
        <w:rPr>
          <w:rFonts w:cs="Arial"/>
          <w:sz w:val="24"/>
          <w:szCs w:val="24"/>
        </w:rPr>
        <w:t xml:space="preserve">The Company </w:t>
      </w:r>
      <w:r w:rsidRPr="5362B0FE">
        <w:rPr>
          <w:rFonts w:cs="Arial"/>
          <w:b w:val="0"/>
          <w:bCs w:val="0"/>
          <w:sz w:val="24"/>
          <w:szCs w:val="24"/>
        </w:rPr>
        <w:t xml:space="preserve">shall need your authorisation to the release to the </w:t>
      </w:r>
      <w:r w:rsidRPr="5362B0FE">
        <w:rPr>
          <w:rFonts w:cs="Arial"/>
          <w:sz w:val="24"/>
          <w:szCs w:val="24"/>
        </w:rPr>
        <w:t>Distribution System Operator(s)</w:t>
      </w:r>
      <w:r w:rsidRPr="5362B0FE">
        <w:rPr>
          <w:rFonts w:cs="Arial"/>
          <w:b w:val="0"/>
          <w:bCs w:val="0"/>
          <w:sz w:val="24"/>
          <w:szCs w:val="24"/>
        </w:rPr>
        <w:t xml:space="preserve"> or the </w:t>
      </w:r>
      <w:r w:rsidRPr="5362B0FE">
        <w:rPr>
          <w:rFonts w:cs="Arial"/>
          <w:sz w:val="24"/>
          <w:szCs w:val="24"/>
        </w:rPr>
        <w:t>Relevant Transmission Licensees</w:t>
      </w:r>
      <w:r w:rsidRPr="5362B0FE">
        <w:rPr>
          <w:rFonts w:cs="Arial"/>
          <w:b w:val="0"/>
          <w:bCs w:val="0"/>
          <w:sz w:val="24"/>
          <w:szCs w:val="24"/>
        </w:rPr>
        <w:t xml:space="preserve"> of certain information contained in your application.  Any costs incurred by </w:t>
      </w:r>
      <w:r w:rsidRPr="5362B0FE">
        <w:rPr>
          <w:rFonts w:cs="Arial"/>
          <w:sz w:val="24"/>
          <w:szCs w:val="24"/>
        </w:rPr>
        <w:t xml:space="preserve">The Company </w:t>
      </w:r>
      <w:r w:rsidRPr="5362B0FE">
        <w:rPr>
          <w:rFonts w:cs="Arial"/>
          <w:b w:val="0"/>
          <w:bCs w:val="0"/>
          <w:sz w:val="24"/>
          <w:szCs w:val="24"/>
        </w:rPr>
        <w:t xml:space="preserve">in consulting the </w:t>
      </w:r>
      <w:r w:rsidRPr="5362B0FE">
        <w:rPr>
          <w:rFonts w:cs="Arial"/>
          <w:sz w:val="24"/>
          <w:szCs w:val="24"/>
        </w:rPr>
        <w:t>Distribution System Operator(s)</w:t>
      </w:r>
      <w:r w:rsidRPr="5362B0FE">
        <w:rPr>
          <w:rFonts w:cs="Arial"/>
          <w:b w:val="0"/>
          <w:bCs w:val="0"/>
          <w:sz w:val="24"/>
          <w:szCs w:val="24"/>
        </w:rPr>
        <w:t xml:space="preserve"> or </w:t>
      </w:r>
      <w:r w:rsidRPr="5362B0FE">
        <w:rPr>
          <w:rFonts w:cs="Arial"/>
          <w:sz w:val="24"/>
          <w:szCs w:val="24"/>
        </w:rPr>
        <w:t>Relevant</w:t>
      </w:r>
      <w:r w:rsidRPr="5362B0FE">
        <w:rPr>
          <w:rFonts w:cs="Arial"/>
          <w:b w:val="0"/>
          <w:bCs w:val="0"/>
          <w:sz w:val="24"/>
          <w:szCs w:val="24"/>
        </w:rPr>
        <w:t xml:space="preserve"> </w:t>
      </w:r>
      <w:r w:rsidRPr="5362B0FE">
        <w:rPr>
          <w:rFonts w:cs="Arial"/>
          <w:sz w:val="24"/>
          <w:szCs w:val="24"/>
        </w:rPr>
        <w:t>Transmission Licensees</w:t>
      </w:r>
      <w:r w:rsidRPr="5362B0FE">
        <w:rPr>
          <w:rFonts w:cs="Arial"/>
          <w:b w:val="0"/>
          <w:bCs w:val="0"/>
          <w:sz w:val="24"/>
          <w:szCs w:val="24"/>
        </w:rPr>
        <w:t xml:space="preserve"> would be included in the </w:t>
      </w:r>
      <w:r w:rsidRPr="5362B0FE">
        <w:rPr>
          <w:rFonts w:cs="Arial"/>
          <w:sz w:val="24"/>
          <w:szCs w:val="24"/>
        </w:rPr>
        <w:t xml:space="preserve">The Company Charges </w:t>
      </w:r>
      <w:r w:rsidRPr="5362B0FE">
        <w:rPr>
          <w:rFonts w:cs="Arial"/>
          <w:b w:val="0"/>
          <w:bCs w:val="0"/>
          <w:sz w:val="24"/>
          <w:szCs w:val="24"/>
        </w:rPr>
        <w:t xml:space="preserve">for the application.  If it is found by the </w:t>
      </w:r>
      <w:r w:rsidRPr="5362B0FE">
        <w:rPr>
          <w:rFonts w:cs="Arial"/>
          <w:sz w:val="24"/>
          <w:szCs w:val="24"/>
        </w:rPr>
        <w:t>Distribution System Operator(s)</w:t>
      </w:r>
      <w:r w:rsidRPr="5362B0FE">
        <w:rPr>
          <w:rFonts w:cs="Arial"/>
          <w:b w:val="0"/>
          <w:bCs w:val="0"/>
          <w:sz w:val="24"/>
          <w:szCs w:val="24"/>
        </w:rPr>
        <w:t xml:space="preserve"> that any work is required on their </w:t>
      </w:r>
      <w:r w:rsidRPr="5362B0FE">
        <w:rPr>
          <w:rFonts w:cs="Arial"/>
          <w:sz w:val="24"/>
          <w:szCs w:val="24"/>
        </w:rPr>
        <w:t>Distribution System(s)</w:t>
      </w:r>
      <w:r w:rsidRPr="5362B0FE">
        <w:rPr>
          <w:rFonts w:cs="Arial"/>
          <w:b w:val="0"/>
          <w:bCs w:val="0"/>
          <w:sz w:val="24"/>
          <w:szCs w:val="24"/>
        </w:rPr>
        <w:t xml:space="preserve">, then it will be for the </w:t>
      </w:r>
      <w:r w:rsidRPr="5362B0FE">
        <w:rPr>
          <w:rFonts w:cs="Arial"/>
          <w:sz w:val="24"/>
          <w:szCs w:val="24"/>
        </w:rPr>
        <w:t>Distribution System Operator(s)</w:t>
      </w:r>
      <w:r w:rsidRPr="5362B0FE">
        <w:rPr>
          <w:rFonts w:cs="Arial"/>
          <w:b w:val="0"/>
          <w:bCs w:val="0"/>
          <w:sz w:val="24"/>
          <w:szCs w:val="24"/>
        </w:rPr>
        <w:t xml:space="preserve"> and the </w:t>
      </w:r>
      <w:r w:rsidRPr="5362B0FE">
        <w:rPr>
          <w:rFonts w:cs="Arial"/>
          <w:sz w:val="24"/>
          <w:szCs w:val="24"/>
        </w:rPr>
        <w:t xml:space="preserve">User </w:t>
      </w:r>
      <w:r w:rsidRPr="000C3932">
        <w:rPr>
          <w:rFonts w:cs="Arial"/>
          <w:b w:val="0"/>
          <w:bCs w:val="0"/>
          <w:sz w:val="24"/>
          <w:szCs w:val="24"/>
        </w:rPr>
        <w:t>submitting this</w:t>
      </w:r>
      <w:r w:rsidRPr="5362B0FE">
        <w:rPr>
          <w:rFonts w:cs="Arial"/>
          <w:sz w:val="24"/>
          <w:szCs w:val="24"/>
        </w:rPr>
        <w:t xml:space="preserve"> </w:t>
      </w:r>
      <w:r w:rsidR="3FE41849" w:rsidRPr="5362B0FE">
        <w:rPr>
          <w:rFonts w:cs="Arial"/>
          <w:sz w:val="24"/>
          <w:szCs w:val="24"/>
        </w:rPr>
        <w:t xml:space="preserve">Transmission Evaluation Application </w:t>
      </w:r>
      <w:r w:rsidRPr="5362B0FE">
        <w:rPr>
          <w:rFonts w:cs="Arial"/>
          <w:b w:val="0"/>
          <w:bCs w:val="0"/>
          <w:sz w:val="24"/>
          <w:szCs w:val="24"/>
        </w:rPr>
        <w:t xml:space="preserve">to reach agreement in accordance with Paragraph 6.10.3 of the </w:t>
      </w:r>
      <w:r w:rsidRPr="5362B0FE">
        <w:rPr>
          <w:rFonts w:cs="Arial"/>
          <w:sz w:val="24"/>
          <w:szCs w:val="24"/>
        </w:rPr>
        <w:t>CUSC</w:t>
      </w:r>
      <w:r w:rsidRPr="5362B0FE">
        <w:rPr>
          <w:rFonts w:cs="Arial"/>
          <w:b w:val="0"/>
          <w:bCs w:val="0"/>
          <w:sz w:val="24"/>
          <w:szCs w:val="24"/>
        </w:rPr>
        <w:t>.</w:t>
      </w:r>
    </w:p>
    <w:p w14:paraId="25E87BDA" w14:textId="77777777" w:rsidR="00AA0ECD" w:rsidRPr="003D4E6E" w:rsidRDefault="00AA0ECD" w:rsidP="00AA0ECD">
      <w:pPr>
        <w:rPr>
          <w:rFonts w:ascii="Arial" w:hAnsi="Arial" w:cs="Arial"/>
          <w:sz w:val="24"/>
          <w:szCs w:val="24"/>
        </w:rPr>
      </w:pPr>
    </w:p>
    <w:p w14:paraId="62E42BDE" w14:textId="1F7FC381" w:rsidR="008E1B79" w:rsidRPr="003D4E6E" w:rsidRDefault="38EA0458" w:rsidP="5362B0FE">
      <w:pPr>
        <w:pStyle w:val="Heading2"/>
        <w:keepNext w:val="0"/>
        <w:widowControl w:val="0"/>
        <w:numPr>
          <w:ilvl w:val="0"/>
          <w:numId w:val="1"/>
        </w:numPr>
        <w:ind w:left="709" w:hanging="709"/>
        <w:jc w:val="both"/>
        <w:rPr>
          <w:rFonts w:cs="Arial"/>
          <w:b w:val="0"/>
          <w:bCs w:val="0"/>
          <w:sz w:val="24"/>
          <w:szCs w:val="24"/>
        </w:rPr>
      </w:pPr>
      <w:r w:rsidRPr="5362B0FE">
        <w:rPr>
          <w:rFonts w:cs="Arial"/>
          <w:b w:val="0"/>
          <w:bCs w:val="0"/>
          <w:sz w:val="24"/>
          <w:szCs w:val="24"/>
        </w:rPr>
        <w:t xml:space="preserve">If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r w:rsidR="03B139EC" w:rsidRPr="5362B0FE">
        <w:rPr>
          <w:rFonts w:cs="Arial"/>
          <w:sz w:val="24"/>
          <w:szCs w:val="24"/>
        </w:rPr>
        <w:t xml:space="preserve">Transmission Evaluation Application </w:t>
      </w:r>
      <w:r w:rsidRPr="5362B0FE">
        <w:rPr>
          <w:rFonts w:cs="Arial"/>
          <w:b w:val="0"/>
          <w:bCs w:val="0"/>
          <w:sz w:val="24"/>
          <w:szCs w:val="24"/>
        </w:rPr>
        <w:t xml:space="preserve">is not already a </w:t>
      </w:r>
      <w:r w:rsidRPr="5362B0FE">
        <w:rPr>
          <w:rFonts w:cs="Arial"/>
          <w:sz w:val="24"/>
          <w:szCs w:val="24"/>
        </w:rPr>
        <w:t>CUSC Party</w:t>
      </w:r>
      <w:r w:rsidRPr="5362B0FE">
        <w:rPr>
          <w:rFonts w:cs="Arial"/>
          <w:b w:val="0"/>
          <w:bCs w:val="0"/>
          <w:sz w:val="24"/>
          <w:szCs w:val="24"/>
        </w:rPr>
        <w:t xml:space="preserve">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r w:rsidR="64802C98" w:rsidRPr="5362B0FE">
        <w:rPr>
          <w:rFonts w:cs="Arial"/>
          <w:sz w:val="24"/>
          <w:szCs w:val="24"/>
        </w:rPr>
        <w:t>Transmission Evaluation Application</w:t>
      </w:r>
      <w:r w:rsidRPr="5362B0FE">
        <w:rPr>
          <w:rFonts w:cs="Arial"/>
          <w:b w:val="0"/>
          <w:bCs w:val="0"/>
          <w:sz w:val="24"/>
          <w:szCs w:val="24"/>
        </w:rPr>
        <w:t xml:space="preserve"> will be required as part of this application form to undertake that</w:t>
      </w:r>
      <w:r w:rsidR="022B6062" w:rsidRPr="5362B0FE">
        <w:rPr>
          <w:rFonts w:cs="Arial"/>
          <w:b w:val="0"/>
          <w:bCs w:val="0"/>
          <w:sz w:val="24"/>
          <w:szCs w:val="24"/>
        </w:rPr>
        <w:t xml:space="preserve"> they</w:t>
      </w:r>
      <w:r w:rsidRPr="5362B0FE">
        <w:rPr>
          <w:rFonts w:cs="Arial"/>
          <w:b w:val="0"/>
          <w:bCs w:val="0"/>
          <w:sz w:val="24"/>
          <w:szCs w:val="24"/>
        </w:rPr>
        <w:t xml:space="preserve"> will comply with the provisions of the </w:t>
      </w:r>
      <w:r w:rsidRPr="5362B0FE">
        <w:rPr>
          <w:rFonts w:cs="Arial"/>
          <w:sz w:val="24"/>
          <w:szCs w:val="24"/>
        </w:rPr>
        <w:t>Grid Code</w:t>
      </w:r>
      <w:r w:rsidRPr="5362B0FE">
        <w:rPr>
          <w:rFonts w:cs="Arial"/>
          <w:b w:val="0"/>
          <w:bCs w:val="0"/>
          <w:sz w:val="24"/>
          <w:szCs w:val="24"/>
        </w:rPr>
        <w:t xml:space="preserve"> for the time being in force. Copies of the </w:t>
      </w:r>
      <w:r w:rsidRPr="5362B0FE">
        <w:rPr>
          <w:rFonts w:cs="Arial"/>
          <w:sz w:val="24"/>
          <w:szCs w:val="24"/>
        </w:rPr>
        <w:t>Grid Code</w:t>
      </w:r>
      <w:r w:rsidRPr="5362B0FE">
        <w:rPr>
          <w:rFonts w:cs="Arial"/>
          <w:b w:val="0"/>
          <w:bCs w:val="0"/>
          <w:sz w:val="24"/>
          <w:szCs w:val="24"/>
        </w:rPr>
        <w:t xml:space="preserve"> and the </w:t>
      </w:r>
      <w:r w:rsidRPr="5362B0FE">
        <w:rPr>
          <w:rFonts w:cs="Arial"/>
          <w:sz w:val="24"/>
          <w:szCs w:val="24"/>
        </w:rPr>
        <w:t xml:space="preserve">CUSC </w:t>
      </w:r>
      <w:r w:rsidRPr="5362B0FE">
        <w:rPr>
          <w:rFonts w:cs="Arial"/>
          <w:b w:val="0"/>
          <w:bCs w:val="0"/>
          <w:sz w:val="24"/>
          <w:szCs w:val="24"/>
        </w:rPr>
        <w:t xml:space="preserve">are available on the </w:t>
      </w:r>
      <w:r w:rsidRPr="5362B0FE">
        <w:rPr>
          <w:rFonts w:cs="Arial"/>
          <w:sz w:val="24"/>
          <w:szCs w:val="24"/>
        </w:rPr>
        <w:t>The Company</w:t>
      </w:r>
      <w:r w:rsidRPr="5362B0FE">
        <w:rPr>
          <w:rFonts w:cs="Arial"/>
          <w:b w:val="0"/>
          <w:bCs w:val="0"/>
          <w:sz w:val="24"/>
          <w:szCs w:val="24"/>
        </w:rPr>
        <w:t xml:space="preserve"> website and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r w:rsidR="1DF4EC3E" w:rsidRPr="5362B0FE">
        <w:rPr>
          <w:rFonts w:cs="Arial"/>
          <w:sz w:val="24"/>
          <w:szCs w:val="24"/>
        </w:rPr>
        <w:lastRenderedPageBreak/>
        <w:t>Transmission Evaluation Application</w:t>
      </w:r>
      <w:r w:rsidRPr="5362B0FE">
        <w:rPr>
          <w:rFonts w:cs="Arial"/>
          <w:sz w:val="24"/>
          <w:szCs w:val="24"/>
        </w:rPr>
        <w:t xml:space="preserve"> </w:t>
      </w:r>
      <w:r w:rsidRPr="5362B0FE">
        <w:rPr>
          <w:rFonts w:cs="Arial"/>
          <w:b w:val="0"/>
          <w:bCs w:val="0"/>
          <w:sz w:val="24"/>
          <w:szCs w:val="24"/>
        </w:rPr>
        <w:t xml:space="preserve">is advised to study them carefully. Further copies are available on payment of </w:t>
      </w:r>
      <w:r w:rsidRPr="5362B0FE">
        <w:rPr>
          <w:rFonts w:cs="Arial"/>
          <w:sz w:val="24"/>
          <w:szCs w:val="24"/>
        </w:rPr>
        <w:t>The Company's</w:t>
      </w:r>
      <w:r w:rsidRPr="5362B0FE">
        <w:rPr>
          <w:rFonts w:cs="Arial"/>
          <w:b w:val="0"/>
          <w:bCs w:val="0"/>
          <w:sz w:val="24"/>
          <w:szCs w:val="24"/>
        </w:rPr>
        <w:t xml:space="preserve"> copying charge, postage and packing. </w:t>
      </w:r>
      <w:r w:rsidRPr="5362B0FE">
        <w:rPr>
          <w:rFonts w:cs="Arial"/>
          <w:sz w:val="24"/>
          <w:szCs w:val="24"/>
        </w:rPr>
        <w:t>Data</w:t>
      </w:r>
      <w:r w:rsidRPr="5362B0FE">
        <w:rPr>
          <w:rFonts w:cs="Arial"/>
          <w:b w:val="0"/>
          <w:bCs w:val="0"/>
          <w:sz w:val="24"/>
          <w:szCs w:val="24"/>
        </w:rPr>
        <w:t xml:space="preserve"> submitted pursuant to this application shall be deemed submitted pursuant to the </w:t>
      </w:r>
      <w:r w:rsidRPr="5362B0FE">
        <w:rPr>
          <w:rFonts w:cs="Arial"/>
          <w:sz w:val="24"/>
          <w:szCs w:val="24"/>
        </w:rPr>
        <w:t>Grid Code</w:t>
      </w:r>
      <w:r w:rsidRPr="5362B0FE">
        <w:rPr>
          <w:rFonts w:cs="Arial"/>
          <w:b w:val="0"/>
          <w:bCs w:val="0"/>
          <w:sz w:val="24"/>
          <w:szCs w:val="24"/>
        </w:rPr>
        <w:t>.</w:t>
      </w:r>
    </w:p>
    <w:p w14:paraId="6673BD09" w14:textId="77777777" w:rsidR="00AA0ECD" w:rsidRPr="003D4E6E" w:rsidRDefault="00AA0ECD" w:rsidP="00AA0ECD">
      <w:pPr>
        <w:rPr>
          <w:rFonts w:ascii="Arial" w:hAnsi="Arial" w:cs="Arial"/>
          <w:sz w:val="24"/>
          <w:szCs w:val="24"/>
        </w:rPr>
      </w:pPr>
    </w:p>
    <w:p w14:paraId="0127F6DD" w14:textId="2F01DC70" w:rsidR="008E1B79" w:rsidRPr="003D4E6E" w:rsidRDefault="38EA0458" w:rsidP="5362B0FE">
      <w:pPr>
        <w:pStyle w:val="Heading2"/>
        <w:keepNext w:val="0"/>
        <w:widowControl w:val="0"/>
        <w:numPr>
          <w:ilvl w:val="0"/>
          <w:numId w:val="1"/>
        </w:numPr>
        <w:tabs>
          <w:tab w:val="left" w:pos="709"/>
        </w:tabs>
        <w:ind w:left="709" w:hanging="709"/>
        <w:jc w:val="both"/>
        <w:rPr>
          <w:rFonts w:cs="Arial"/>
          <w:b w:val="0"/>
          <w:bCs w:val="0"/>
          <w:sz w:val="24"/>
          <w:szCs w:val="24"/>
        </w:rPr>
      </w:pPr>
      <w:r w:rsidRPr="5362B0FE">
        <w:rPr>
          <w:rFonts w:cs="Arial"/>
          <w:b w:val="0"/>
          <w:bCs w:val="0"/>
          <w:sz w:val="24"/>
          <w:szCs w:val="24"/>
        </w:rPr>
        <w:t>Any</w:t>
      </w:r>
      <w:r w:rsidRPr="5362B0FE">
        <w:rPr>
          <w:rFonts w:cs="Arial"/>
          <w:sz w:val="24"/>
          <w:szCs w:val="24"/>
        </w:rPr>
        <w:t xml:space="preserve"> </w:t>
      </w:r>
      <w:ins w:id="1" w:author="Guidance" w:date="2025-06-19T11:54:00Z" w16du:dateUtc="2025-06-19T10:54:00Z">
        <w:r w:rsidR="009348F9">
          <w:rPr>
            <w:rFonts w:cs="Arial"/>
            <w:sz w:val="24"/>
            <w:szCs w:val="24"/>
          </w:rPr>
          <w:t xml:space="preserve">Gated </w:t>
        </w:r>
      </w:ins>
      <w:r w:rsidRPr="5362B0FE">
        <w:rPr>
          <w:rFonts w:cs="Arial"/>
          <w:sz w:val="24"/>
          <w:szCs w:val="24"/>
        </w:rPr>
        <w:t>Modification Offer</w:t>
      </w:r>
      <w:r w:rsidR="1152B06C" w:rsidRPr="5362B0FE">
        <w:rPr>
          <w:rFonts w:cs="Arial"/>
          <w:b w:val="0"/>
          <w:bCs w:val="0"/>
          <w:sz w:val="24"/>
          <w:szCs w:val="24"/>
        </w:rPr>
        <w:t xml:space="preserve"> or </w:t>
      </w:r>
      <w:r w:rsidR="1152B06C" w:rsidRPr="5362B0FE">
        <w:rPr>
          <w:rFonts w:cs="Arial"/>
          <w:sz w:val="24"/>
          <w:szCs w:val="24"/>
        </w:rPr>
        <w:t xml:space="preserve">Connection </w:t>
      </w:r>
      <w:r w:rsidR="5CA2A238" w:rsidRPr="5362B0FE">
        <w:rPr>
          <w:rFonts w:cs="Arial"/>
          <w:sz w:val="24"/>
          <w:szCs w:val="24"/>
        </w:rPr>
        <w:t>O</w:t>
      </w:r>
      <w:r w:rsidR="1152B06C" w:rsidRPr="5362B0FE">
        <w:rPr>
          <w:rFonts w:cs="Arial"/>
          <w:sz w:val="24"/>
          <w:szCs w:val="24"/>
        </w:rPr>
        <w:t>ffer</w:t>
      </w:r>
      <w:r w:rsidR="1152B06C" w:rsidRPr="5362B0FE">
        <w:rPr>
          <w:rFonts w:cs="Arial"/>
          <w:b w:val="0"/>
          <w:bCs w:val="0"/>
          <w:sz w:val="24"/>
          <w:szCs w:val="24"/>
        </w:rPr>
        <w:t xml:space="preserve"> made</w:t>
      </w:r>
      <w:r w:rsidR="7288AD56" w:rsidRPr="5362B0FE">
        <w:rPr>
          <w:rFonts w:cs="Arial"/>
          <w:sz w:val="24"/>
          <w:szCs w:val="24"/>
        </w:rPr>
        <w:t xml:space="preserve"> </w:t>
      </w:r>
      <w:r w:rsidR="7288AD56" w:rsidRPr="5362B0FE">
        <w:rPr>
          <w:rFonts w:cs="Arial"/>
          <w:b w:val="0"/>
          <w:bCs w:val="0"/>
          <w:sz w:val="24"/>
          <w:szCs w:val="24"/>
        </w:rPr>
        <w:t xml:space="preserve">following </w:t>
      </w:r>
      <w:proofErr w:type="gramStart"/>
      <w:r w:rsidR="7288AD56" w:rsidRPr="5362B0FE">
        <w:rPr>
          <w:rFonts w:cs="Arial"/>
          <w:b w:val="0"/>
          <w:bCs w:val="0"/>
          <w:sz w:val="24"/>
          <w:szCs w:val="24"/>
        </w:rPr>
        <w:t>th</w:t>
      </w:r>
      <w:r w:rsidR="5CA2A238" w:rsidRPr="5362B0FE">
        <w:rPr>
          <w:rFonts w:cs="Arial"/>
          <w:b w:val="0"/>
          <w:bCs w:val="0"/>
          <w:sz w:val="24"/>
          <w:szCs w:val="24"/>
        </w:rPr>
        <w:t>is</w:t>
      </w:r>
      <w:r w:rsidR="7288AD56" w:rsidRPr="5362B0FE">
        <w:rPr>
          <w:rFonts w:cs="Arial"/>
          <w:b w:val="0"/>
          <w:bCs w:val="0"/>
          <w:sz w:val="24"/>
          <w:szCs w:val="24"/>
        </w:rPr>
        <w:t xml:space="preserve"> </w:t>
      </w:r>
      <w:r w:rsidR="7288AD56" w:rsidRPr="5362B0FE">
        <w:rPr>
          <w:rFonts w:cs="Arial"/>
          <w:sz w:val="24"/>
          <w:szCs w:val="24"/>
        </w:rPr>
        <w:t xml:space="preserve"> </w:t>
      </w:r>
      <w:r w:rsidR="3AAC87CF" w:rsidRPr="5362B0FE">
        <w:rPr>
          <w:rFonts w:cs="Arial"/>
          <w:sz w:val="24"/>
          <w:szCs w:val="24"/>
        </w:rPr>
        <w:t>Transmission</w:t>
      </w:r>
      <w:proofErr w:type="gramEnd"/>
      <w:r w:rsidR="3AAC87CF" w:rsidRPr="5362B0FE">
        <w:rPr>
          <w:rFonts w:cs="Arial"/>
          <w:sz w:val="24"/>
          <w:szCs w:val="24"/>
        </w:rPr>
        <w:t xml:space="preserve"> Evaluation Application</w:t>
      </w:r>
      <w:r w:rsidRPr="5362B0FE">
        <w:rPr>
          <w:rFonts w:cs="Arial"/>
          <w:b w:val="0"/>
          <w:bCs w:val="0"/>
          <w:sz w:val="24"/>
          <w:szCs w:val="24"/>
        </w:rPr>
        <w:t xml:space="preserve"> will be based to the extent appropriate upon its standard form terms for a </w:t>
      </w:r>
      <w:ins w:id="2" w:author="Guidance" w:date="2025-06-19T11:54:00Z" w16du:dateUtc="2025-06-19T10:54:00Z">
        <w:r w:rsidR="009348F9" w:rsidRPr="009348F9">
          <w:rPr>
            <w:rFonts w:cs="Arial"/>
            <w:sz w:val="24"/>
            <w:szCs w:val="24"/>
            <w:rPrChange w:id="3" w:author="Guidance" w:date="2025-06-19T11:54:00Z" w16du:dateUtc="2025-06-19T10:54:00Z">
              <w:rPr>
                <w:rFonts w:cs="Arial"/>
                <w:b w:val="0"/>
                <w:bCs w:val="0"/>
                <w:sz w:val="24"/>
                <w:szCs w:val="24"/>
              </w:rPr>
            </w:rPrChange>
          </w:rPr>
          <w:t xml:space="preserve">Gated </w:t>
        </w:r>
      </w:ins>
      <w:r w:rsidRPr="5362B0FE">
        <w:rPr>
          <w:rFonts w:cs="Arial"/>
          <w:sz w:val="24"/>
          <w:szCs w:val="24"/>
        </w:rPr>
        <w:t>Modification</w:t>
      </w:r>
      <w:r w:rsidRPr="5362B0FE">
        <w:rPr>
          <w:rFonts w:cs="Arial"/>
          <w:b w:val="0"/>
          <w:bCs w:val="0"/>
          <w:sz w:val="24"/>
          <w:szCs w:val="24"/>
        </w:rPr>
        <w:t xml:space="preserve"> </w:t>
      </w:r>
      <w:r w:rsidRPr="5362B0FE">
        <w:rPr>
          <w:rFonts w:cs="Arial"/>
          <w:sz w:val="24"/>
          <w:szCs w:val="24"/>
        </w:rPr>
        <w:t>Offer</w:t>
      </w:r>
      <w:r w:rsidRPr="5362B0FE">
        <w:rPr>
          <w:rFonts w:cs="Arial"/>
          <w:b w:val="0"/>
          <w:bCs w:val="0"/>
          <w:sz w:val="24"/>
          <w:szCs w:val="24"/>
        </w:rPr>
        <w:t xml:space="preserve"> </w:t>
      </w:r>
      <w:r w:rsidR="5CA2A238" w:rsidRPr="5362B0FE">
        <w:rPr>
          <w:rFonts w:cs="Arial"/>
          <w:b w:val="0"/>
          <w:bCs w:val="0"/>
          <w:sz w:val="24"/>
          <w:szCs w:val="24"/>
        </w:rPr>
        <w:t xml:space="preserve">or </w:t>
      </w:r>
      <w:r w:rsidR="5CA2A238" w:rsidRPr="5362B0FE">
        <w:rPr>
          <w:rFonts w:cs="Arial"/>
          <w:sz w:val="24"/>
          <w:szCs w:val="24"/>
        </w:rPr>
        <w:t xml:space="preserve">Connection Offer </w:t>
      </w:r>
      <w:r w:rsidRPr="5362B0FE">
        <w:rPr>
          <w:rFonts w:cs="Arial"/>
          <w:b w:val="0"/>
          <w:bCs w:val="0"/>
          <w:sz w:val="24"/>
          <w:szCs w:val="24"/>
        </w:rPr>
        <w:t xml:space="preserve">and the </w:t>
      </w:r>
      <w:r w:rsidRPr="5362B0FE">
        <w:rPr>
          <w:rFonts w:cs="Arial"/>
          <w:sz w:val="24"/>
          <w:szCs w:val="24"/>
        </w:rPr>
        <w:t>Charging Statements</w:t>
      </w:r>
      <w:r w:rsidRPr="5362B0FE">
        <w:rPr>
          <w:rFonts w:cs="Arial"/>
          <w:b w:val="0"/>
          <w:bCs w:val="0"/>
          <w:sz w:val="24"/>
          <w:szCs w:val="24"/>
        </w:rPr>
        <w:t xml:space="preserve">.  </w:t>
      </w:r>
    </w:p>
    <w:p w14:paraId="753621AC" w14:textId="77777777" w:rsidR="002D5A20" w:rsidRPr="003D4E6E" w:rsidRDefault="002D5A20" w:rsidP="002D5A20">
      <w:pPr>
        <w:rPr>
          <w:rFonts w:ascii="Arial" w:hAnsi="Arial" w:cs="Arial"/>
          <w:sz w:val="24"/>
          <w:szCs w:val="24"/>
        </w:rPr>
      </w:pPr>
    </w:p>
    <w:p w14:paraId="38B6B5D4" w14:textId="0924D0E0" w:rsidR="002D5A20" w:rsidRPr="003D4E6E" w:rsidRDefault="7288AD56">
      <w:pPr>
        <w:ind w:left="720" w:hanging="720"/>
        <w:rPr>
          <w:rFonts w:ascii="Arial" w:hAnsi="Arial" w:cs="Arial"/>
          <w:sz w:val="24"/>
          <w:szCs w:val="24"/>
        </w:rPr>
      </w:pPr>
      <w:r w:rsidRPr="5362B0FE">
        <w:rPr>
          <w:rFonts w:ascii="Arial" w:hAnsi="Arial" w:cs="Arial"/>
          <w:sz w:val="24"/>
          <w:szCs w:val="24"/>
        </w:rPr>
        <w:t>12</w:t>
      </w:r>
      <w:r w:rsidR="002D5A20">
        <w:tab/>
      </w:r>
      <w:r w:rsidR="197F8726" w:rsidRPr="5362B0FE">
        <w:rPr>
          <w:rFonts w:ascii="Arial" w:hAnsi="Arial" w:cs="Arial"/>
          <w:sz w:val="24"/>
          <w:szCs w:val="24"/>
        </w:rPr>
        <w:t>T</w:t>
      </w:r>
      <w:r w:rsidRPr="5362B0FE">
        <w:rPr>
          <w:rFonts w:ascii="Arial" w:hAnsi="Arial" w:cs="Arial"/>
          <w:sz w:val="24"/>
          <w:szCs w:val="24"/>
        </w:rPr>
        <w:t>he Applicant has the ability to choose whether they wish to apply</w:t>
      </w:r>
      <w:r w:rsidR="197F8726" w:rsidRPr="5362B0FE">
        <w:rPr>
          <w:rFonts w:ascii="Arial" w:hAnsi="Arial" w:cs="Arial"/>
          <w:sz w:val="24"/>
          <w:szCs w:val="24"/>
        </w:rPr>
        <w:t xml:space="preserve"> for a </w:t>
      </w:r>
      <w:r w:rsidR="15AD8252" w:rsidRPr="004451C4">
        <w:rPr>
          <w:rFonts w:ascii="Arial" w:eastAsia="Arial" w:hAnsi="Arial" w:cs="Arial"/>
          <w:b/>
          <w:bCs/>
          <w:sz w:val="24"/>
          <w:szCs w:val="24"/>
        </w:rPr>
        <w:t>Transmission Evaluation Application</w:t>
      </w:r>
      <w:r w:rsidRPr="5362B0FE">
        <w:rPr>
          <w:rFonts w:ascii="Arial" w:hAnsi="Arial" w:cs="Arial"/>
          <w:sz w:val="24"/>
          <w:szCs w:val="24"/>
        </w:rPr>
        <w:t xml:space="preserve"> on a fixed price or variable price application fee basis.  Fixed price application fee is derived from analysis of historical costs of similar applications.  Variable price application fee is based on an advance of the Transmission Licensee’s Engineering and out of pocket expenses and will vary according to the size of the scheme and the amount of work involved.  Applicants are requested to indicate their preferred basis in the </w:t>
      </w:r>
      <w:r w:rsidR="56F6687A" w:rsidRPr="00E463DB">
        <w:rPr>
          <w:rFonts w:ascii="Arial" w:eastAsia="Arial" w:hAnsi="Arial" w:cs="Arial"/>
          <w:b/>
          <w:bCs/>
          <w:sz w:val="24"/>
          <w:szCs w:val="24"/>
        </w:rPr>
        <w:t>Transmission Evaluation Application</w:t>
      </w:r>
      <w:r w:rsidRPr="5362B0FE">
        <w:rPr>
          <w:rFonts w:ascii="Arial" w:hAnsi="Arial" w:cs="Arial"/>
          <w:b/>
          <w:bCs/>
          <w:sz w:val="24"/>
          <w:szCs w:val="24"/>
        </w:rPr>
        <w:t xml:space="preserve">.  </w:t>
      </w:r>
      <w:r w:rsidRPr="5362B0FE">
        <w:rPr>
          <w:rFonts w:ascii="Arial" w:hAnsi="Arial" w:cs="Arial"/>
          <w:sz w:val="24"/>
          <w:szCs w:val="24"/>
        </w:rPr>
        <w:t>Applicants are advised that further information (including circumstances when the application fee may be refunded under the Statement of Use of System Charging Methodology) can be obtained from the Charging Statements which can be found on</w:t>
      </w:r>
      <w:r w:rsidR="7F017F61" w:rsidRPr="5362B0FE">
        <w:rPr>
          <w:rFonts w:ascii="Arial" w:hAnsi="Arial" w:cs="Arial"/>
          <w:sz w:val="24"/>
          <w:szCs w:val="24"/>
        </w:rPr>
        <w:t xml:space="preserve"> the </w:t>
      </w:r>
      <w:r w:rsidR="7F017F61" w:rsidRPr="5362B0FE">
        <w:rPr>
          <w:rFonts w:ascii="Arial" w:hAnsi="Arial" w:cs="Arial"/>
          <w:b/>
          <w:bCs/>
          <w:sz w:val="24"/>
          <w:szCs w:val="24"/>
        </w:rPr>
        <w:t>Website</w:t>
      </w:r>
      <w:r w:rsidRPr="5362B0FE">
        <w:rPr>
          <w:rFonts w:ascii="Arial" w:hAnsi="Arial" w:cs="Arial"/>
          <w:sz w:val="24"/>
          <w:szCs w:val="24"/>
        </w:rPr>
        <w:t xml:space="preserve">.  If Applicants require further assistance they are recommended to contact </w:t>
      </w:r>
      <w:r w:rsidR="7F017F61" w:rsidRPr="5362B0FE">
        <w:rPr>
          <w:rFonts w:ascii="Arial" w:hAnsi="Arial" w:cs="Arial"/>
          <w:b/>
          <w:bCs/>
          <w:sz w:val="24"/>
          <w:szCs w:val="24"/>
        </w:rPr>
        <w:t>The Company’s</w:t>
      </w:r>
      <w:r w:rsidR="7F017F61" w:rsidRPr="5362B0FE">
        <w:rPr>
          <w:rFonts w:ascii="Arial" w:hAnsi="Arial" w:cs="Arial"/>
          <w:sz w:val="24"/>
          <w:szCs w:val="24"/>
        </w:rPr>
        <w:t xml:space="preserve"> </w:t>
      </w:r>
      <w:r w:rsidRPr="5362B0FE">
        <w:rPr>
          <w:rFonts w:ascii="Arial" w:hAnsi="Arial" w:cs="Arial"/>
          <w:sz w:val="24"/>
          <w:szCs w:val="24"/>
        </w:rPr>
        <w:t>Headquarters’, where our staff will be pleased to help.</w:t>
      </w:r>
    </w:p>
    <w:p w14:paraId="546A4C13" w14:textId="77777777" w:rsidR="00AA0ECD" w:rsidRPr="003D4E6E" w:rsidRDefault="00AA0ECD" w:rsidP="00AA0ECD">
      <w:pPr>
        <w:rPr>
          <w:rFonts w:ascii="Arial" w:hAnsi="Arial" w:cs="Arial"/>
          <w:sz w:val="24"/>
          <w:szCs w:val="24"/>
        </w:rPr>
      </w:pPr>
    </w:p>
    <w:p w14:paraId="0CF54860" w14:textId="40F6E87B" w:rsidR="008E1B79" w:rsidRPr="003D4E6E" w:rsidRDefault="008E1B79" w:rsidP="002D5A20">
      <w:pPr>
        <w:pStyle w:val="Heading2"/>
        <w:keepNext w:val="0"/>
        <w:widowControl w:val="0"/>
        <w:numPr>
          <w:ilvl w:val="0"/>
          <w:numId w:val="5"/>
        </w:numPr>
        <w:jc w:val="both"/>
        <w:rPr>
          <w:rFonts w:cs="Arial"/>
          <w:b w:val="0"/>
          <w:sz w:val="24"/>
          <w:szCs w:val="24"/>
        </w:rPr>
      </w:pPr>
      <w:r w:rsidRPr="003D4E6E">
        <w:rPr>
          <w:rFonts w:cs="Arial"/>
          <w:b w:val="0"/>
          <w:sz w:val="24"/>
          <w:szCs w:val="24"/>
        </w:rPr>
        <w:t xml:space="preserve">Please complete this application form in black print and return it duly signed to </w:t>
      </w:r>
      <w:r w:rsidR="00EC5064">
        <w:rPr>
          <w:rFonts w:cs="Arial"/>
          <w:sz w:val="24"/>
          <w:szCs w:val="24"/>
        </w:rPr>
        <w:t>The Company</w:t>
      </w:r>
      <w:r w:rsidR="00063BC2" w:rsidRPr="000C3932">
        <w:rPr>
          <w:rFonts w:cs="Arial"/>
          <w:b w:val="0"/>
          <w:bCs w:val="0"/>
          <w:sz w:val="24"/>
          <w:szCs w:val="24"/>
        </w:rPr>
        <w:t xml:space="preserve">, contact details on the </w:t>
      </w:r>
      <w:r w:rsidR="00063BC2">
        <w:rPr>
          <w:rFonts w:cs="Arial"/>
          <w:sz w:val="24"/>
          <w:szCs w:val="24"/>
        </w:rPr>
        <w:t>Website</w:t>
      </w:r>
      <w:r w:rsidR="00063BC2" w:rsidRPr="000C3932">
        <w:rPr>
          <w:rFonts w:cs="Arial"/>
          <w:b w:val="0"/>
          <w:bCs w:val="0"/>
          <w:sz w:val="24"/>
          <w:szCs w:val="24"/>
        </w:rPr>
        <w:t>.</w:t>
      </w:r>
    </w:p>
    <w:p w14:paraId="38E64BB0" w14:textId="77777777" w:rsidR="008E1B79" w:rsidRPr="003D4E6E" w:rsidRDefault="008E1B79" w:rsidP="008E1B79">
      <w:pPr>
        <w:pStyle w:val="BodyText"/>
        <w:rPr>
          <w:b/>
          <w:sz w:val="24"/>
          <w:szCs w:val="24"/>
        </w:rPr>
      </w:pPr>
    </w:p>
    <w:p w14:paraId="75F27D58" w14:textId="7CCB1C6D" w:rsidR="008E1B79" w:rsidRPr="003D4E6E" w:rsidRDefault="38EA0458">
      <w:pPr>
        <w:pStyle w:val="BodyText"/>
        <w:rPr>
          <w:sz w:val="24"/>
          <w:szCs w:val="24"/>
        </w:rPr>
      </w:pPr>
      <w:r w:rsidRPr="5362B0FE">
        <w:rPr>
          <w:sz w:val="24"/>
          <w:szCs w:val="24"/>
        </w:rPr>
        <w:t xml:space="preserve">For the most up to date contact details </w:t>
      </w:r>
      <w:r w:rsidRPr="5362B0FE">
        <w:rPr>
          <w:b/>
          <w:bCs/>
          <w:sz w:val="24"/>
          <w:szCs w:val="24"/>
        </w:rPr>
        <w:t>Users</w:t>
      </w:r>
      <w:r w:rsidRPr="5362B0FE">
        <w:rPr>
          <w:sz w:val="24"/>
          <w:szCs w:val="24"/>
        </w:rPr>
        <w:t xml:space="preserve"> submitting this </w:t>
      </w:r>
      <w:r w:rsidR="7277CB1F" w:rsidRPr="00031E6A">
        <w:rPr>
          <w:b/>
          <w:bCs/>
          <w:sz w:val="24"/>
          <w:szCs w:val="24"/>
        </w:rPr>
        <w:t>Transmission Evaluation Application</w:t>
      </w:r>
      <w:r w:rsidR="7277CB1F" w:rsidRPr="5362B0FE">
        <w:rPr>
          <w:sz w:val="24"/>
          <w:szCs w:val="24"/>
        </w:rPr>
        <w:t xml:space="preserve"> </w:t>
      </w:r>
      <w:r w:rsidRPr="5362B0FE">
        <w:rPr>
          <w:sz w:val="24"/>
          <w:szCs w:val="24"/>
        </w:rPr>
        <w:t xml:space="preserve">are advised to </w:t>
      </w:r>
      <w:r w:rsidR="7F017F61" w:rsidRPr="5362B0FE">
        <w:rPr>
          <w:sz w:val="24"/>
          <w:szCs w:val="24"/>
        </w:rPr>
        <w:t>review</w:t>
      </w:r>
      <w:r w:rsidRPr="5362B0FE">
        <w:rPr>
          <w:sz w:val="24"/>
          <w:szCs w:val="24"/>
        </w:rPr>
        <w:t xml:space="preserve"> the </w:t>
      </w:r>
      <w:r w:rsidRPr="5362B0FE">
        <w:rPr>
          <w:b/>
          <w:bCs/>
          <w:sz w:val="24"/>
          <w:szCs w:val="24"/>
        </w:rPr>
        <w:t>The Company</w:t>
      </w:r>
      <w:r w:rsidRPr="5362B0FE">
        <w:rPr>
          <w:sz w:val="24"/>
          <w:szCs w:val="24"/>
        </w:rPr>
        <w:t xml:space="preserve"> website</w:t>
      </w:r>
      <w:r w:rsidR="7F017F61" w:rsidRPr="5362B0FE">
        <w:rPr>
          <w:sz w:val="24"/>
          <w:szCs w:val="24"/>
        </w:rPr>
        <w:t>.</w:t>
      </w:r>
      <w:r w:rsidRPr="5362B0FE">
        <w:rPr>
          <w:sz w:val="24"/>
          <w:szCs w:val="24"/>
        </w:rPr>
        <w:t xml:space="preserve"> </w:t>
      </w:r>
      <w:r w:rsidR="008E1B79" w:rsidRPr="5362B0FE">
        <w:rPr>
          <w:sz w:val="24"/>
          <w:szCs w:val="24"/>
        </w:rPr>
        <w:br w:type="page"/>
      </w:r>
    </w:p>
    <w:tbl>
      <w:tblPr>
        <w:tblW w:w="0" w:type="auto"/>
        <w:jc w:val="center"/>
        <w:tblLayout w:type="fixed"/>
        <w:tblLook w:val="0000" w:firstRow="0" w:lastRow="0" w:firstColumn="0" w:lastColumn="0" w:noHBand="0" w:noVBand="0"/>
      </w:tblPr>
      <w:tblGrid>
        <w:gridCol w:w="3936"/>
        <w:gridCol w:w="5892"/>
      </w:tblGrid>
      <w:tr w:rsidR="008E1B79" w:rsidRPr="003D4E6E" w14:paraId="3B7C0BCD" w14:textId="77777777" w:rsidTr="5362B0FE">
        <w:trPr>
          <w:jc w:val="center"/>
        </w:trPr>
        <w:tc>
          <w:tcPr>
            <w:tcW w:w="3936" w:type="dxa"/>
          </w:tcPr>
          <w:p w14:paraId="72BF9413" w14:textId="22CD04D7" w:rsidR="008E1B79" w:rsidRPr="003D4E6E" w:rsidRDefault="38EA0458">
            <w:pPr>
              <w:widowControl w:val="0"/>
              <w:spacing w:before="120" w:after="120"/>
              <w:jc w:val="both"/>
              <w:rPr>
                <w:rFonts w:cs="Arial"/>
                <w:sz w:val="24"/>
                <w:szCs w:val="24"/>
                <w:lang w:val="en-US"/>
              </w:rPr>
            </w:pPr>
            <w:r w:rsidRPr="5362B0FE">
              <w:rPr>
                <w:rFonts w:ascii="Arial" w:hAnsi="Arial" w:cs="Arial"/>
                <w:b/>
                <w:bCs/>
                <w:sz w:val="24"/>
                <w:szCs w:val="24"/>
                <w:lang w:val="en-US"/>
              </w:rPr>
              <w:lastRenderedPageBreak/>
              <w:t>A.</w:t>
            </w:r>
            <w:r w:rsidR="008E1B79">
              <w:tab/>
            </w:r>
            <w:r w:rsidRPr="5362B0FE">
              <w:rPr>
                <w:rFonts w:ascii="Arial" w:hAnsi="Arial" w:cs="Arial"/>
                <w:b/>
                <w:bCs/>
                <w:sz w:val="24"/>
                <w:szCs w:val="24"/>
                <w:u w:val="single"/>
                <w:lang w:val="en-US"/>
              </w:rPr>
              <w:t xml:space="preserve">DETAILS OF USER SUBMITTING THIS </w:t>
            </w:r>
            <w:r w:rsidR="7F69C278" w:rsidRPr="5362B0FE">
              <w:rPr>
                <w:rFonts w:cs="Arial"/>
                <w:sz w:val="24"/>
                <w:szCs w:val="24"/>
              </w:rPr>
              <w:t xml:space="preserve"> </w:t>
            </w:r>
            <w:r w:rsidR="7F69C278" w:rsidRPr="00454009">
              <w:rPr>
                <w:rFonts w:ascii="Arial" w:eastAsia="Arial" w:hAnsi="Arial" w:cs="Arial"/>
                <w:b/>
                <w:bCs/>
                <w:sz w:val="24"/>
                <w:szCs w:val="24"/>
              </w:rPr>
              <w:t>TRANSMISSION EVALUATION</w:t>
            </w:r>
            <w:r w:rsidR="7F69C278" w:rsidRPr="00454009">
              <w:rPr>
                <w:rFonts w:ascii="Arial" w:eastAsia="Arial" w:hAnsi="Arial" w:cs="Arial"/>
                <w:sz w:val="24"/>
                <w:szCs w:val="24"/>
              </w:rPr>
              <w:t xml:space="preserve"> </w:t>
            </w:r>
            <w:r w:rsidR="7F69C278" w:rsidRPr="00454009">
              <w:rPr>
                <w:rFonts w:ascii="Arial" w:eastAsia="Arial" w:hAnsi="Arial" w:cs="Arial"/>
                <w:b/>
                <w:bCs/>
                <w:sz w:val="24"/>
                <w:szCs w:val="24"/>
              </w:rPr>
              <w:t>APPLICATION</w:t>
            </w:r>
          </w:p>
        </w:tc>
        <w:tc>
          <w:tcPr>
            <w:tcW w:w="5892" w:type="dxa"/>
          </w:tcPr>
          <w:p w14:paraId="3AA08787" w14:textId="77777777" w:rsidR="008E1B79" w:rsidRPr="003D4E6E" w:rsidRDefault="008E1B79" w:rsidP="008E1B79">
            <w:pPr>
              <w:widowControl w:val="0"/>
              <w:spacing w:before="120" w:after="120"/>
              <w:jc w:val="both"/>
              <w:rPr>
                <w:rFonts w:ascii="Arial" w:hAnsi="Arial" w:cs="Arial"/>
                <w:sz w:val="24"/>
                <w:szCs w:val="24"/>
                <w:lang w:val="en-US"/>
              </w:rPr>
            </w:pPr>
          </w:p>
        </w:tc>
      </w:tr>
      <w:tr w:rsidR="008E1B79" w:rsidRPr="003D4E6E" w14:paraId="63E474AC" w14:textId="77777777" w:rsidTr="5362B0FE">
        <w:trPr>
          <w:jc w:val="center"/>
        </w:trPr>
        <w:tc>
          <w:tcPr>
            <w:tcW w:w="3936" w:type="dxa"/>
          </w:tcPr>
          <w:p w14:paraId="20DD956F"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1.</w:t>
            </w:r>
            <w:r w:rsidRPr="003D4E6E">
              <w:rPr>
                <w:rFonts w:ascii="Arial" w:hAnsi="Arial" w:cs="Arial"/>
                <w:sz w:val="24"/>
                <w:szCs w:val="24"/>
                <w:lang w:val="en-US"/>
              </w:rPr>
              <w:tab/>
              <w:t>Name:</w:t>
            </w:r>
          </w:p>
        </w:tc>
        <w:tc>
          <w:tcPr>
            <w:tcW w:w="5892" w:type="dxa"/>
          </w:tcPr>
          <w:p w14:paraId="6FBA949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238A9BEC" w14:textId="77777777" w:rsidTr="5362B0FE">
        <w:trPr>
          <w:jc w:val="center"/>
        </w:trPr>
        <w:tc>
          <w:tcPr>
            <w:tcW w:w="3936" w:type="dxa"/>
          </w:tcPr>
          <w:p w14:paraId="4E5CCD50"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593D664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7CC4069D" w14:textId="77777777" w:rsidTr="5362B0FE">
        <w:trPr>
          <w:jc w:val="center"/>
        </w:trPr>
        <w:tc>
          <w:tcPr>
            <w:tcW w:w="3936" w:type="dxa"/>
          </w:tcPr>
          <w:p w14:paraId="178C818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2.</w:t>
            </w:r>
            <w:r w:rsidRPr="003D4E6E">
              <w:rPr>
                <w:rFonts w:ascii="Arial" w:hAnsi="Arial" w:cs="Arial"/>
                <w:sz w:val="24"/>
                <w:szCs w:val="24"/>
                <w:lang w:val="en-US"/>
              </w:rPr>
              <w:tab/>
              <w:t>Address:</w:t>
            </w:r>
          </w:p>
        </w:tc>
        <w:tc>
          <w:tcPr>
            <w:tcW w:w="5892" w:type="dxa"/>
          </w:tcPr>
          <w:p w14:paraId="0452EFB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3571DC3C" w14:textId="77777777" w:rsidTr="5362B0FE">
        <w:trPr>
          <w:jc w:val="center"/>
        </w:trPr>
        <w:tc>
          <w:tcPr>
            <w:tcW w:w="3936" w:type="dxa"/>
          </w:tcPr>
          <w:p w14:paraId="073EB6E4"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0BFAF411"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0B6321F1" w14:textId="77777777" w:rsidTr="5362B0FE">
        <w:trPr>
          <w:jc w:val="center"/>
        </w:trPr>
        <w:tc>
          <w:tcPr>
            <w:tcW w:w="3936" w:type="dxa"/>
          </w:tcPr>
          <w:p w14:paraId="6C1ABC24"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58B0A2D1"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343F44BF" w14:textId="77777777" w:rsidTr="5362B0FE">
        <w:trPr>
          <w:jc w:val="center"/>
        </w:trPr>
        <w:tc>
          <w:tcPr>
            <w:tcW w:w="3936" w:type="dxa"/>
          </w:tcPr>
          <w:p w14:paraId="7519D13F"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7A7D4EA7"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5275E7CC" w14:textId="77777777" w:rsidTr="5362B0FE">
        <w:trPr>
          <w:jc w:val="center"/>
        </w:trPr>
        <w:tc>
          <w:tcPr>
            <w:tcW w:w="3936" w:type="dxa"/>
          </w:tcPr>
          <w:p w14:paraId="7A3D1266" w14:textId="77777777" w:rsidR="008E1B79" w:rsidRPr="003D4E6E" w:rsidRDefault="008E1B79" w:rsidP="008E1B79">
            <w:pPr>
              <w:pStyle w:val="Header"/>
              <w:widowControl w:val="0"/>
              <w:tabs>
                <w:tab w:val="clear" w:pos="4153"/>
                <w:tab w:val="clear" w:pos="8306"/>
              </w:tabs>
              <w:spacing w:before="120" w:after="120"/>
              <w:jc w:val="both"/>
              <w:rPr>
                <w:rFonts w:ascii="Arial" w:hAnsi="Arial" w:cs="Arial"/>
                <w:sz w:val="24"/>
                <w:szCs w:val="24"/>
                <w:lang w:val="en-US"/>
              </w:rPr>
            </w:pPr>
            <w:r w:rsidRPr="003D4E6E">
              <w:rPr>
                <w:rFonts w:ascii="Arial" w:hAnsi="Arial" w:cs="Arial"/>
                <w:sz w:val="24"/>
                <w:szCs w:val="24"/>
                <w:lang w:val="en-US"/>
              </w:rPr>
              <w:t>3.</w:t>
            </w:r>
            <w:r w:rsidRPr="003D4E6E">
              <w:rPr>
                <w:rFonts w:ascii="Arial" w:hAnsi="Arial" w:cs="Arial"/>
                <w:sz w:val="24"/>
                <w:szCs w:val="24"/>
                <w:lang w:val="en-US"/>
              </w:rPr>
              <w:tab/>
              <w:t xml:space="preserve">Registered </w:t>
            </w:r>
            <w:r w:rsidRPr="003D4E6E">
              <w:rPr>
                <w:rFonts w:ascii="Arial" w:hAnsi="Arial" w:cs="Arial"/>
                <w:sz w:val="24"/>
                <w:szCs w:val="24"/>
                <w:lang w:val="en-US"/>
              </w:rPr>
              <w:tab/>
              <w:t xml:space="preserve">Office/Address (including </w:t>
            </w:r>
            <w:r w:rsidRPr="003D4E6E">
              <w:rPr>
                <w:rFonts w:ascii="Arial" w:hAnsi="Arial" w:cs="Arial"/>
                <w:sz w:val="24"/>
                <w:szCs w:val="24"/>
                <w:lang w:val="en-US"/>
              </w:rPr>
              <w:tab/>
              <w:t xml:space="preserve">e-mail address for CUSC </w:t>
            </w:r>
            <w:r w:rsidRPr="003D4E6E">
              <w:rPr>
                <w:rFonts w:ascii="Arial" w:hAnsi="Arial" w:cs="Arial"/>
                <w:sz w:val="24"/>
                <w:szCs w:val="24"/>
                <w:lang w:val="en-US"/>
              </w:rPr>
              <w:tab/>
              <w:t xml:space="preserve">notices and Registration </w:t>
            </w:r>
            <w:r w:rsidRPr="003D4E6E">
              <w:rPr>
                <w:rFonts w:ascii="Arial" w:hAnsi="Arial" w:cs="Arial"/>
                <w:sz w:val="24"/>
                <w:szCs w:val="24"/>
                <w:lang w:val="en-US"/>
              </w:rPr>
              <w:tab/>
              <w:t>Number):</w:t>
            </w:r>
          </w:p>
        </w:tc>
        <w:tc>
          <w:tcPr>
            <w:tcW w:w="5892" w:type="dxa"/>
          </w:tcPr>
          <w:p w14:paraId="13F7CA0B"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240ECC8F"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66CA4524"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78CB62F2"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2D9FDB32"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68A8DB9D"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30FDF6B2"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19EDCA48"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5B354FDD" w14:textId="77777777" w:rsidTr="5362B0FE">
        <w:trPr>
          <w:jc w:val="center"/>
        </w:trPr>
        <w:tc>
          <w:tcPr>
            <w:tcW w:w="3936" w:type="dxa"/>
          </w:tcPr>
          <w:p w14:paraId="104A6D6E"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1254D328" w14:textId="77777777" w:rsidR="008E1B79" w:rsidRPr="003D4E6E" w:rsidRDefault="008E1B79" w:rsidP="008E1B79">
            <w:pPr>
              <w:widowControl w:val="0"/>
              <w:spacing w:before="120" w:after="120"/>
              <w:jc w:val="both"/>
              <w:rPr>
                <w:rFonts w:ascii="Arial" w:hAnsi="Arial" w:cs="Arial"/>
                <w:sz w:val="24"/>
                <w:szCs w:val="24"/>
                <w:lang w:val="en-US"/>
              </w:rPr>
            </w:pPr>
          </w:p>
        </w:tc>
      </w:tr>
      <w:tr w:rsidR="008E1B79" w:rsidRPr="003D4E6E" w14:paraId="3A5D72C9" w14:textId="77777777" w:rsidTr="5362B0FE">
        <w:trPr>
          <w:jc w:val="center"/>
        </w:trPr>
        <w:tc>
          <w:tcPr>
            <w:tcW w:w="9828" w:type="dxa"/>
            <w:gridSpan w:val="2"/>
          </w:tcPr>
          <w:p w14:paraId="2745C32E" w14:textId="77777777" w:rsidR="008E1B79" w:rsidRPr="003D4E6E" w:rsidRDefault="008E1B79" w:rsidP="008E1B79">
            <w:pPr>
              <w:pStyle w:val="clauseindent"/>
              <w:widowControl w:val="0"/>
              <w:ind w:hanging="761"/>
              <w:rPr>
                <w:rFonts w:cs="Arial"/>
                <w:sz w:val="24"/>
                <w:szCs w:val="24"/>
              </w:rPr>
            </w:pPr>
            <w:r w:rsidRPr="003D4E6E">
              <w:rPr>
                <w:rFonts w:cs="Arial"/>
                <w:sz w:val="24"/>
                <w:szCs w:val="24"/>
              </w:rPr>
              <w:t>4.</w:t>
            </w:r>
            <w:r w:rsidRPr="003D4E6E">
              <w:rPr>
                <w:rFonts w:cs="Arial"/>
                <w:sz w:val="24"/>
                <w:szCs w:val="24"/>
              </w:rPr>
              <w:tab/>
              <w:t>Name, title and address of contacts for the purposes of this application, giving description of the field of responsibility of each person:</w:t>
            </w:r>
          </w:p>
        </w:tc>
      </w:tr>
      <w:tr w:rsidR="008E1B79" w:rsidRPr="003D4E6E" w14:paraId="364B2450" w14:textId="77777777" w:rsidTr="5362B0FE">
        <w:trPr>
          <w:jc w:val="center"/>
        </w:trPr>
        <w:tc>
          <w:tcPr>
            <w:tcW w:w="9828" w:type="dxa"/>
            <w:gridSpan w:val="2"/>
          </w:tcPr>
          <w:p w14:paraId="2E094FE7"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1A80C69A" w14:textId="77777777" w:rsidTr="5362B0FE">
        <w:trPr>
          <w:jc w:val="center"/>
        </w:trPr>
        <w:tc>
          <w:tcPr>
            <w:tcW w:w="9828" w:type="dxa"/>
            <w:gridSpan w:val="2"/>
          </w:tcPr>
          <w:p w14:paraId="7BBCF144"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6120CB37" w14:textId="77777777" w:rsidTr="5362B0FE">
        <w:trPr>
          <w:jc w:val="center"/>
        </w:trPr>
        <w:tc>
          <w:tcPr>
            <w:tcW w:w="9828" w:type="dxa"/>
            <w:gridSpan w:val="2"/>
          </w:tcPr>
          <w:p w14:paraId="594FB006"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0505981D" w14:textId="77777777" w:rsidTr="5362B0FE">
        <w:trPr>
          <w:jc w:val="center"/>
        </w:trPr>
        <w:tc>
          <w:tcPr>
            <w:tcW w:w="9828" w:type="dxa"/>
            <w:gridSpan w:val="2"/>
          </w:tcPr>
          <w:p w14:paraId="4220F28B" w14:textId="104B51C1" w:rsidR="008E1B79" w:rsidRPr="003D4E6E" w:rsidRDefault="38EA0458" w:rsidP="003E7C9E">
            <w:pPr>
              <w:pStyle w:val="clauseindent"/>
              <w:ind w:left="889" w:hanging="851"/>
              <w:rPr>
                <w:rFonts w:cs="Arial"/>
                <w:sz w:val="24"/>
                <w:szCs w:val="24"/>
              </w:rPr>
            </w:pPr>
            <w:r w:rsidRPr="5362B0FE">
              <w:rPr>
                <w:rFonts w:cs="Arial"/>
                <w:sz w:val="24"/>
                <w:szCs w:val="24"/>
              </w:rPr>
              <w:t>5</w:t>
            </w:r>
            <w:r w:rsidR="008E1B79">
              <w:tab/>
            </w:r>
            <w:r w:rsidRPr="5362B0FE">
              <w:rPr>
                <w:rFonts w:cs="Arial"/>
                <w:sz w:val="24"/>
                <w:szCs w:val="24"/>
              </w:rPr>
              <w:t xml:space="preserve">If </w:t>
            </w:r>
            <w:r w:rsidRPr="5362B0FE">
              <w:rPr>
                <w:rFonts w:cs="Arial"/>
                <w:b/>
                <w:bCs/>
                <w:sz w:val="24"/>
                <w:szCs w:val="24"/>
              </w:rPr>
              <w:t xml:space="preserve">User submitting this </w:t>
            </w:r>
            <w:r w:rsidR="11782393" w:rsidRPr="00952F01">
              <w:rPr>
                <w:rFonts w:cs="Arial"/>
                <w:b/>
                <w:bCs/>
                <w:sz w:val="24"/>
                <w:szCs w:val="24"/>
              </w:rPr>
              <w:t>Transmission Evaluation Application</w:t>
            </w:r>
            <w:r w:rsidR="11782393" w:rsidRPr="5362B0FE">
              <w:rPr>
                <w:rFonts w:cs="Arial"/>
                <w:sz w:val="24"/>
                <w:szCs w:val="24"/>
              </w:rPr>
              <w:t xml:space="preserve"> </w:t>
            </w:r>
            <w:r w:rsidRPr="5362B0FE">
              <w:rPr>
                <w:rFonts w:cs="Arial"/>
                <w:sz w:val="24"/>
                <w:szCs w:val="24"/>
              </w:rPr>
              <w:t xml:space="preserve">is an agent, please give name(s) and address(es) of person(s) for whom the </w:t>
            </w:r>
            <w:r w:rsidR="008E1B79">
              <w:tab/>
            </w:r>
            <w:r w:rsidRPr="5362B0FE">
              <w:rPr>
                <w:rFonts w:cs="Arial"/>
                <w:b/>
                <w:bCs/>
                <w:sz w:val="24"/>
                <w:szCs w:val="24"/>
              </w:rPr>
              <w:t xml:space="preserve">User </w:t>
            </w:r>
            <w:r w:rsidRPr="00952F01">
              <w:rPr>
                <w:rFonts w:cs="Arial"/>
                <w:sz w:val="24"/>
                <w:szCs w:val="24"/>
              </w:rPr>
              <w:t>submitting this</w:t>
            </w:r>
            <w:r w:rsidRPr="5362B0FE">
              <w:rPr>
                <w:rFonts w:cs="Arial"/>
                <w:b/>
                <w:bCs/>
                <w:sz w:val="24"/>
                <w:szCs w:val="24"/>
              </w:rPr>
              <w:t xml:space="preserve"> </w:t>
            </w:r>
            <w:r w:rsidR="7DF498C5" w:rsidRPr="5362B0FE">
              <w:rPr>
                <w:rFonts w:cs="Arial"/>
                <w:b/>
                <w:bCs/>
                <w:sz w:val="24"/>
                <w:szCs w:val="24"/>
              </w:rPr>
              <w:t>Transmission Evaluation Application</w:t>
            </w:r>
            <w:r w:rsidRPr="5362B0FE">
              <w:rPr>
                <w:rFonts w:cs="Arial"/>
                <w:b/>
                <w:bCs/>
                <w:sz w:val="24"/>
                <w:szCs w:val="24"/>
              </w:rPr>
              <w:t xml:space="preserve"> </w:t>
            </w:r>
            <w:r w:rsidRPr="5362B0FE">
              <w:rPr>
                <w:rFonts w:cs="Arial"/>
                <w:sz w:val="24"/>
                <w:szCs w:val="24"/>
              </w:rPr>
              <w:t xml:space="preserve"> is acting:</w:t>
            </w:r>
          </w:p>
        </w:tc>
      </w:tr>
      <w:tr w:rsidR="008E1B79" w:rsidRPr="003D4E6E" w14:paraId="740768B9" w14:textId="77777777" w:rsidTr="5362B0FE">
        <w:trPr>
          <w:jc w:val="center"/>
        </w:trPr>
        <w:tc>
          <w:tcPr>
            <w:tcW w:w="9828" w:type="dxa"/>
            <w:gridSpan w:val="2"/>
          </w:tcPr>
          <w:p w14:paraId="42A94D4D"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2C0DC0E1" w14:textId="77777777" w:rsidTr="5362B0FE">
        <w:trPr>
          <w:jc w:val="center"/>
        </w:trPr>
        <w:tc>
          <w:tcPr>
            <w:tcW w:w="9828" w:type="dxa"/>
            <w:gridSpan w:val="2"/>
          </w:tcPr>
          <w:p w14:paraId="5B4974AC"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5EDAF212" w14:textId="77777777" w:rsidTr="5362B0FE">
        <w:trPr>
          <w:jc w:val="center"/>
        </w:trPr>
        <w:tc>
          <w:tcPr>
            <w:tcW w:w="9828" w:type="dxa"/>
            <w:gridSpan w:val="2"/>
          </w:tcPr>
          <w:p w14:paraId="26AD3BC6"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bl>
    <w:p w14:paraId="10857FE6" w14:textId="77777777" w:rsidR="008E1B79" w:rsidRPr="003D4E6E" w:rsidRDefault="008E1B79" w:rsidP="008E1B79">
      <w:pPr>
        <w:jc w:val="both"/>
        <w:rPr>
          <w:rFonts w:ascii="Arial" w:hAnsi="Arial" w:cs="Arial"/>
          <w:sz w:val="24"/>
          <w:szCs w:val="24"/>
        </w:rPr>
      </w:pPr>
    </w:p>
    <w:p w14:paraId="6C88487C" w14:textId="77777777" w:rsidR="008E1B79" w:rsidRPr="003D4E6E" w:rsidRDefault="008E1B79" w:rsidP="008E1B79">
      <w:pPr>
        <w:pStyle w:val="BodyText"/>
        <w:ind w:left="360"/>
        <w:rPr>
          <w:b/>
          <w:sz w:val="24"/>
          <w:szCs w:val="24"/>
          <w:u w:val="single"/>
        </w:rPr>
      </w:pPr>
      <w:r w:rsidRPr="003D4E6E">
        <w:rPr>
          <w:b/>
          <w:sz w:val="24"/>
          <w:szCs w:val="24"/>
        </w:rPr>
        <w:br w:type="page"/>
      </w:r>
    </w:p>
    <w:tbl>
      <w:tblPr>
        <w:tblW w:w="0" w:type="auto"/>
        <w:jc w:val="center"/>
        <w:tblLayout w:type="fixed"/>
        <w:tblLook w:val="0000" w:firstRow="0" w:lastRow="0" w:firstColumn="0" w:lastColumn="0" w:noHBand="0" w:noVBand="0"/>
      </w:tblPr>
      <w:tblGrid>
        <w:gridCol w:w="9828"/>
      </w:tblGrid>
      <w:tr w:rsidR="008E1B79" w:rsidRPr="003D4E6E" w14:paraId="2E131D3F" w14:textId="77777777">
        <w:trPr>
          <w:jc w:val="center"/>
        </w:trPr>
        <w:tc>
          <w:tcPr>
            <w:tcW w:w="9828" w:type="dxa"/>
          </w:tcPr>
          <w:p w14:paraId="4351A426" w14:textId="77777777" w:rsidR="008E1B79" w:rsidRPr="003D4E6E" w:rsidRDefault="008E1B79" w:rsidP="008E1B79">
            <w:pPr>
              <w:pStyle w:val="clauseindent"/>
              <w:ind w:hanging="761"/>
              <w:rPr>
                <w:rFonts w:cs="Arial"/>
                <w:sz w:val="24"/>
                <w:szCs w:val="24"/>
              </w:rPr>
            </w:pPr>
            <w:r w:rsidRPr="003D4E6E">
              <w:rPr>
                <w:rFonts w:cs="Arial"/>
                <w:b/>
                <w:sz w:val="24"/>
                <w:szCs w:val="24"/>
              </w:rPr>
              <w:lastRenderedPageBreak/>
              <w:t>B</w:t>
            </w:r>
            <w:r w:rsidRPr="003D4E6E">
              <w:rPr>
                <w:rFonts w:cs="Arial"/>
                <w:b/>
                <w:sz w:val="24"/>
                <w:szCs w:val="24"/>
              </w:rPr>
              <w:tab/>
              <w:t>THE PROPOSED POINT OF CONNECTION TO A DISTRIBUTION SYSTEM</w:t>
            </w:r>
          </w:p>
        </w:tc>
      </w:tr>
      <w:tr w:rsidR="008E1B79" w:rsidRPr="003D4E6E" w14:paraId="2D82F9ED" w14:textId="77777777">
        <w:trPr>
          <w:jc w:val="center"/>
        </w:trPr>
        <w:tc>
          <w:tcPr>
            <w:tcW w:w="9828" w:type="dxa"/>
          </w:tcPr>
          <w:p w14:paraId="2E55D2C1" w14:textId="77777777" w:rsidR="008E1B79" w:rsidRPr="003D4E6E" w:rsidRDefault="008E1B79" w:rsidP="008E1B79">
            <w:pPr>
              <w:pStyle w:val="clauseindent"/>
              <w:ind w:hanging="761"/>
              <w:rPr>
                <w:rFonts w:cs="Arial"/>
                <w:sz w:val="24"/>
                <w:szCs w:val="24"/>
              </w:rPr>
            </w:pPr>
            <w:r w:rsidRPr="003D4E6E">
              <w:rPr>
                <w:rFonts w:cs="Arial"/>
                <w:sz w:val="24"/>
                <w:szCs w:val="24"/>
                <w:lang w:val="en-US"/>
              </w:rPr>
              <w:t>1.</w:t>
            </w:r>
            <w:r w:rsidRPr="003D4E6E">
              <w:rPr>
                <w:rFonts w:cs="Arial"/>
                <w:sz w:val="24"/>
                <w:szCs w:val="24"/>
                <w:lang w:val="en-US"/>
              </w:rPr>
              <w:tab/>
              <w:t xml:space="preserve">Please identify (preferably by reference to an extract from Ordnance Survey Map) the intended location of the </w:t>
            </w:r>
            <w:r w:rsidRPr="003D4E6E">
              <w:rPr>
                <w:rFonts w:cs="Arial"/>
                <w:b/>
                <w:sz w:val="24"/>
                <w:szCs w:val="24"/>
                <w:lang w:val="en-US"/>
              </w:rPr>
              <w:t>Plant</w:t>
            </w:r>
            <w:r w:rsidRPr="003D4E6E">
              <w:rPr>
                <w:rFonts w:cs="Arial"/>
                <w:sz w:val="24"/>
                <w:szCs w:val="24"/>
                <w:lang w:val="en-US"/>
              </w:rPr>
              <w:t xml:space="preserve"> and </w:t>
            </w:r>
            <w:r w:rsidRPr="003D4E6E">
              <w:rPr>
                <w:rFonts w:cs="Arial"/>
                <w:b/>
                <w:sz w:val="24"/>
                <w:szCs w:val="24"/>
                <w:lang w:val="en-US"/>
              </w:rPr>
              <w:t>Apparatus</w:t>
            </w:r>
            <w:r w:rsidRPr="003D4E6E">
              <w:rPr>
                <w:rFonts w:cs="Arial"/>
                <w:sz w:val="24"/>
                <w:szCs w:val="24"/>
                <w:lang w:val="en-US"/>
              </w:rPr>
              <w:t xml:space="preserve"> (the "User Development") which it is desired should be connected to the </w:t>
            </w:r>
            <w:r w:rsidRPr="003D4E6E">
              <w:rPr>
                <w:rFonts w:cs="Arial"/>
                <w:b/>
                <w:sz w:val="24"/>
                <w:szCs w:val="24"/>
                <w:lang w:val="en-US"/>
              </w:rPr>
              <w:t>Distribution System</w:t>
            </w:r>
            <w:r w:rsidRPr="003D4E6E">
              <w:rPr>
                <w:rFonts w:cs="Arial"/>
                <w:sz w:val="24"/>
                <w:szCs w:val="24"/>
                <w:lang w:val="en-US"/>
              </w:rPr>
              <w:t>.</w:t>
            </w:r>
          </w:p>
        </w:tc>
      </w:tr>
      <w:tr w:rsidR="008E1B79" w:rsidRPr="003D4E6E" w14:paraId="5AB19B98" w14:textId="77777777">
        <w:trPr>
          <w:jc w:val="center"/>
        </w:trPr>
        <w:tc>
          <w:tcPr>
            <w:tcW w:w="9828" w:type="dxa"/>
          </w:tcPr>
          <w:p w14:paraId="14BABB56"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3F882A6B" w14:textId="77777777">
        <w:trPr>
          <w:jc w:val="center"/>
        </w:trPr>
        <w:tc>
          <w:tcPr>
            <w:tcW w:w="9828" w:type="dxa"/>
          </w:tcPr>
          <w:p w14:paraId="6AAB0FC0"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7A8529A9" w14:textId="77777777">
        <w:trPr>
          <w:jc w:val="center"/>
        </w:trPr>
        <w:tc>
          <w:tcPr>
            <w:tcW w:w="9828" w:type="dxa"/>
          </w:tcPr>
          <w:p w14:paraId="65D01366"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4011C477" w14:textId="77777777">
        <w:trPr>
          <w:jc w:val="center"/>
        </w:trPr>
        <w:tc>
          <w:tcPr>
            <w:tcW w:w="9828" w:type="dxa"/>
          </w:tcPr>
          <w:p w14:paraId="619C3107" w14:textId="77777777" w:rsidR="008E1B79" w:rsidRPr="003D4E6E" w:rsidRDefault="008E1B79" w:rsidP="008E1B79">
            <w:pPr>
              <w:pStyle w:val="clauseindent"/>
              <w:ind w:hanging="765"/>
              <w:rPr>
                <w:rFonts w:cs="Arial"/>
                <w:sz w:val="24"/>
                <w:szCs w:val="24"/>
              </w:rPr>
            </w:pPr>
            <w:r w:rsidRPr="003D4E6E">
              <w:rPr>
                <w:rFonts w:cs="Arial"/>
                <w:sz w:val="24"/>
                <w:szCs w:val="24"/>
                <w:lang w:val="en-US"/>
              </w:rPr>
              <w:t>2.</w:t>
            </w:r>
            <w:r w:rsidRPr="003D4E6E">
              <w:rPr>
                <w:rFonts w:cs="Arial"/>
                <w:sz w:val="24"/>
                <w:szCs w:val="24"/>
                <w:lang w:val="en-US"/>
              </w:rPr>
              <w:tab/>
              <w:t xml:space="preserve">Please identify the intended </w:t>
            </w:r>
            <w:r w:rsidRPr="003D4E6E">
              <w:rPr>
                <w:rFonts w:cs="Arial"/>
                <w:b/>
                <w:sz w:val="24"/>
                <w:szCs w:val="24"/>
                <w:lang w:val="en-US"/>
              </w:rPr>
              <w:t>Grid Supply Point</w:t>
            </w:r>
            <w:r w:rsidRPr="003D4E6E">
              <w:rPr>
                <w:rFonts w:cs="Arial"/>
                <w:sz w:val="24"/>
                <w:szCs w:val="24"/>
                <w:lang w:val="en-US"/>
              </w:rPr>
              <w:t xml:space="preserve"> through which that part of the </w:t>
            </w:r>
            <w:r w:rsidRPr="003D4E6E">
              <w:rPr>
                <w:rFonts w:cs="Arial"/>
                <w:b/>
                <w:sz w:val="24"/>
                <w:szCs w:val="24"/>
                <w:lang w:val="en-US"/>
              </w:rPr>
              <w:t>User’s Distribution System</w:t>
            </w:r>
            <w:r w:rsidRPr="003D4E6E">
              <w:rPr>
                <w:rFonts w:cs="Arial"/>
                <w:sz w:val="24"/>
                <w:szCs w:val="24"/>
                <w:lang w:val="en-US"/>
              </w:rPr>
              <w:t xml:space="preserve"> to which the </w:t>
            </w:r>
            <w:r w:rsidRPr="003D4E6E">
              <w:rPr>
                <w:rFonts w:cs="Arial"/>
                <w:b/>
                <w:sz w:val="24"/>
                <w:szCs w:val="24"/>
                <w:lang w:val="en-US"/>
              </w:rPr>
              <w:t>Relevant Embedded Medium Power Station</w:t>
            </w:r>
            <w:r w:rsidRPr="003D4E6E">
              <w:rPr>
                <w:rFonts w:cs="Arial"/>
                <w:sz w:val="24"/>
                <w:szCs w:val="24"/>
                <w:lang w:val="en-US"/>
              </w:rPr>
              <w:t xml:space="preserve"> or </w:t>
            </w:r>
            <w:r w:rsidRPr="003D4E6E">
              <w:rPr>
                <w:rFonts w:cs="Arial"/>
                <w:b/>
                <w:sz w:val="24"/>
                <w:szCs w:val="24"/>
                <w:lang w:val="en-US"/>
              </w:rPr>
              <w:t>Relevant Embedded Small Power Station</w:t>
            </w:r>
            <w:r w:rsidRPr="003D4E6E">
              <w:rPr>
                <w:rFonts w:cs="Arial"/>
                <w:sz w:val="24"/>
                <w:szCs w:val="24"/>
                <w:lang w:val="en-US"/>
              </w:rPr>
              <w:t xml:space="preserve"> is connected, connects to the </w:t>
            </w:r>
            <w:r w:rsidR="00573A80" w:rsidRPr="003D4E6E">
              <w:rPr>
                <w:rFonts w:cs="Arial"/>
                <w:b/>
                <w:sz w:val="24"/>
                <w:szCs w:val="24"/>
                <w:lang w:val="en-US"/>
              </w:rPr>
              <w:t>National Electricity Transmission</w:t>
            </w:r>
            <w:r w:rsidRPr="003D4E6E">
              <w:rPr>
                <w:rFonts w:cs="Arial"/>
                <w:b/>
                <w:sz w:val="24"/>
                <w:szCs w:val="24"/>
                <w:lang w:val="en-US"/>
              </w:rPr>
              <w:t xml:space="preserve"> System</w:t>
            </w:r>
            <w:r w:rsidRPr="003D4E6E">
              <w:rPr>
                <w:rFonts w:cs="Arial"/>
                <w:sz w:val="24"/>
                <w:szCs w:val="24"/>
                <w:lang w:val="en-US"/>
              </w:rPr>
              <w:t>.</w:t>
            </w:r>
          </w:p>
        </w:tc>
      </w:tr>
      <w:tr w:rsidR="008E1B79" w:rsidRPr="003D4E6E" w14:paraId="2BFE0DE4" w14:textId="77777777">
        <w:trPr>
          <w:jc w:val="center"/>
        </w:trPr>
        <w:tc>
          <w:tcPr>
            <w:tcW w:w="9828" w:type="dxa"/>
          </w:tcPr>
          <w:p w14:paraId="04AAEACB"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4273FFD6" w14:textId="77777777">
        <w:trPr>
          <w:jc w:val="center"/>
        </w:trPr>
        <w:tc>
          <w:tcPr>
            <w:tcW w:w="9828" w:type="dxa"/>
          </w:tcPr>
          <w:p w14:paraId="4C67BABF"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37B25008" w14:textId="77777777">
        <w:trPr>
          <w:jc w:val="center"/>
        </w:trPr>
        <w:tc>
          <w:tcPr>
            <w:tcW w:w="9828" w:type="dxa"/>
          </w:tcPr>
          <w:p w14:paraId="772A9566" w14:textId="77777777" w:rsidR="008E1B79" w:rsidRPr="003D4E6E" w:rsidRDefault="008E1B79" w:rsidP="008E1B79">
            <w:pPr>
              <w:pStyle w:val="clauseindent"/>
              <w:rPr>
                <w:rFonts w:cs="Arial"/>
                <w:sz w:val="24"/>
                <w:szCs w:val="24"/>
              </w:rPr>
            </w:pPr>
            <w:r w:rsidRPr="003D4E6E">
              <w:rPr>
                <w:rFonts w:cs="Arial"/>
                <w:sz w:val="24"/>
                <w:szCs w:val="24"/>
              </w:rPr>
              <w:t>..................................................................................................................................</w:t>
            </w:r>
          </w:p>
        </w:tc>
      </w:tr>
    </w:tbl>
    <w:p w14:paraId="4EB524FD" w14:textId="77777777" w:rsidR="008E1B79" w:rsidRPr="003D4E6E" w:rsidRDefault="008E1B79" w:rsidP="008E1B79">
      <w:pPr>
        <w:pStyle w:val="BodyText"/>
        <w:rPr>
          <w:b/>
          <w:sz w:val="24"/>
          <w:szCs w:val="24"/>
          <w:u w:val="single"/>
        </w:rPr>
      </w:pPr>
    </w:p>
    <w:tbl>
      <w:tblPr>
        <w:tblW w:w="0" w:type="auto"/>
        <w:jc w:val="center"/>
        <w:tblLayout w:type="fixed"/>
        <w:tblLook w:val="0000" w:firstRow="0" w:lastRow="0" w:firstColumn="0" w:lastColumn="0" w:noHBand="0" w:noVBand="0"/>
      </w:tblPr>
      <w:tblGrid>
        <w:gridCol w:w="9828"/>
      </w:tblGrid>
      <w:tr w:rsidR="008E1B79" w:rsidRPr="003D4E6E" w14:paraId="6803A1CF" w14:textId="77777777" w:rsidTr="5362B0FE">
        <w:trPr>
          <w:jc w:val="center"/>
        </w:trPr>
        <w:tc>
          <w:tcPr>
            <w:tcW w:w="9828" w:type="dxa"/>
          </w:tcPr>
          <w:p w14:paraId="1658CED6" w14:textId="77777777" w:rsidR="008E1B79" w:rsidRPr="003D4E6E" w:rsidRDefault="008E1B79" w:rsidP="008E1B79">
            <w:pPr>
              <w:pStyle w:val="clauseindent"/>
              <w:ind w:left="0"/>
              <w:rPr>
                <w:rFonts w:cs="Arial"/>
                <w:sz w:val="24"/>
                <w:szCs w:val="24"/>
              </w:rPr>
            </w:pPr>
            <w:r w:rsidRPr="003E7C9E">
              <w:rPr>
                <w:rFonts w:cs="Arial"/>
                <w:b/>
                <w:sz w:val="24"/>
                <w:szCs w:val="24"/>
              </w:rPr>
              <w:t xml:space="preserve">C </w:t>
            </w:r>
            <w:r w:rsidRPr="003E7C9E">
              <w:rPr>
                <w:rFonts w:cs="Arial"/>
                <w:b/>
                <w:sz w:val="24"/>
                <w:szCs w:val="24"/>
              </w:rPr>
              <w:tab/>
            </w:r>
            <w:r w:rsidRPr="003D4E6E">
              <w:rPr>
                <w:rFonts w:cs="Arial"/>
                <w:b/>
                <w:sz w:val="24"/>
                <w:szCs w:val="24"/>
                <w:u w:val="single"/>
              </w:rPr>
              <w:t>TECHNICAL INFORMATION</w:t>
            </w:r>
          </w:p>
        </w:tc>
      </w:tr>
      <w:tr w:rsidR="008E1B79" w:rsidRPr="003D4E6E" w14:paraId="60E6959C" w14:textId="77777777" w:rsidTr="5362B0FE">
        <w:trPr>
          <w:jc w:val="center"/>
        </w:trPr>
        <w:tc>
          <w:tcPr>
            <w:tcW w:w="9828" w:type="dxa"/>
          </w:tcPr>
          <w:p w14:paraId="6E6379A2" w14:textId="348C0E04" w:rsidR="008E1B79" w:rsidRPr="003D4E6E" w:rsidRDefault="38EA0458" w:rsidP="003E7C9E">
            <w:pPr>
              <w:pStyle w:val="BodyText"/>
              <w:tabs>
                <w:tab w:val="left" w:pos="851"/>
              </w:tabs>
              <w:ind w:left="720"/>
              <w:rPr>
                <w:sz w:val="24"/>
                <w:szCs w:val="24"/>
              </w:rPr>
            </w:pPr>
            <w:r w:rsidRPr="5362B0FE">
              <w:rPr>
                <w:sz w:val="24"/>
                <w:szCs w:val="24"/>
              </w:rPr>
              <w:t xml:space="preserve">Please provide the </w:t>
            </w:r>
            <w:r w:rsidRPr="5362B0FE">
              <w:rPr>
                <w:b/>
                <w:bCs/>
                <w:sz w:val="24"/>
                <w:szCs w:val="24"/>
              </w:rPr>
              <w:t>Data</w:t>
            </w:r>
            <w:r w:rsidRPr="5362B0FE">
              <w:rPr>
                <w:sz w:val="24"/>
                <w:szCs w:val="24"/>
              </w:rPr>
              <w:t xml:space="preserve"> listed in Part 1 of the Appendix to the </w:t>
            </w:r>
            <w:r w:rsidRPr="5362B0FE">
              <w:rPr>
                <w:b/>
                <w:bCs/>
                <w:sz w:val="24"/>
                <w:szCs w:val="24"/>
              </w:rPr>
              <w:t xml:space="preserve">Planning Code </w:t>
            </w:r>
            <w:r w:rsidRPr="5362B0FE">
              <w:rPr>
                <w:sz w:val="24"/>
                <w:szCs w:val="24"/>
              </w:rPr>
              <w:t xml:space="preserve">in respect of the relevant </w:t>
            </w:r>
            <w:r w:rsidRPr="5362B0FE">
              <w:rPr>
                <w:b/>
                <w:bCs/>
                <w:sz w:val="24"/>
                <w:szCs w:val="24"/>
              </w:rPr>
              <w:t>Distribution System</w:t>
            </w:r>
            <w:r w:rsidRPr="5362B0FE">
              <w:rPr>
                <w:sz w:val="24"/>
                <w:szCs w:val="24"/>
              </w:rPr>
              <w:t xml:space="preserve"> and the </w:t>
            </w:r>
            <w:r w:rsidRPr="5362B0FE">
              <w:rPr>
                <w:b/>
                <w:bCs/>
                <w:sz w:val="24"/>
                <w:szCs w:val="24"/>
              </w:rPr>
              <w:t xml:space="preserve">Embedded Power Station </w:t>
            </w:r>
            <w:r w:rsidRPr="5362B0FE">
              <w:rPr>
                <w:sz w:val="24"/>
                <w:szCs w:val="24"/>
              </w:rPr>
              <w:t xml:space="preserve">to the extent that the data will change from previously submitted Committed Project Planning Data or Connected Planning Data. Note: the </w:t>
            </w:r>
            <w:r w:rsidRPr="5362B0FE">
              <w:rPr>
                <w:b/>
                <w:bCs/>
                <w:sz w:val="24"/>
                <w:szCs w:val="24"/>
              </w:rPr>
              <w:t>Data</w:t>
            </w:r>
            <w:r w:rsidRPr="5362B0FE">
              <w:rPr>
                <w:sz w:val="24"/>
                <w:szCs w:val="24"/>
              </w:rPr>
              <w:t xml:space="preserve"> concerned form part of the </w:t>
            </w:r>
            <w:r w:rsidRPr="5362B0FE">
              <w:rPr>
                <w:b/>
                <w:bCs/>
                <w:sz w:val="24"/>
                <w:szCs w:val="24"/>
              </w:rPr>
              <w:t>Planning Code</w:t>
            </w:r>
            <w:r w:rsidRPr="5362B0FE">
              <w:rPr>
                <w:sz w:val="24"/>
                <w:szCs w:val="24"/>
              </w:rPr>
              <w:t xml:space="preserve"> and </w:t>
            </w:r>
            <w:r w:rsidRPr="5362B0FE">
              <w:rPr>
                <w:b/>
                <w:bCs/>
                <w:sz w:val="24"/>
                <w:szCs w:val="24"/>
              </w:rPr>
              <w:t>Data</w:t>
            </w:r>
            <w:r w:rsidRPr="5362B0FE">
              <w:rPr>
                <w:sz w:val="24"/>
                <w:szCs w:val="24"/>
              </w:rPr>
              <w:t xml:space="preserve"> </w:t>
            </w:r>
            <w:r w:rsidRPr="5362B0FE">
              <w:rPr>
                <w:b/>
                <w:bCs/>
                <w:sz w:val="24"/>
                <w:szCs w:val="24"/>
              </w:rPr>
              <w:t>Registration Code</w:t>
            </w:r>
            <w:r w:rsidRPr="5362B0FE">
              <w:rPr>
                <w:sz w:val="24"/>
                <w:szCs w:val="24"/>
              </w:rPr>
              <w:t xml:space="preserve">. </w:t>
            </w:r>
            <w:r w:rsidRPr="5362B0FE">
              <w:rPr>
                <w:b/>
                <w:bCs/>
                <w:sz w:val="24"/>
                <w:szCs w:val="24"/>
              </w:rPr>
              <w:t xml:space="preserve">User </w:t>
            </w:r>
            <w:r w:rsidRPr="5362B0FE">
              <w:rPr>
                <w:sz w:val="24"/>
                <w:szCs w:val="24"/>
              </w:rPr>
              <w:t xml:space="preserve">submitting this </w:t>
            </w:r>
            <w:r w:rsidR="4B517F97" w:rsidRPr="5362B0FE">
              <w:rPr>
                <w:b/>
                <w:bCs/>
                <w:sz w:val="24"/>
                <w:szCs w:val="24"/>
              </w:rPr>
              <w:t>Transmission Evaluation Application</w:t>
            </w:r>
            <w:r w:rsidRPr="5362B0FE">
              <w:rPr>
                <w:sz w:val="24"/>
                <w:szCs w:val="24"/>
              </w:rPr>
              <w:t xml:space="preserve"> should refer to these sections of the </w:t>
            </w:r>
            <w:r w:rsidRPr="5362B0FE">
              <w:rPr>
                <w:b/>
                <w:bCs/>
                <w:sz w:val="24"/>
                <w:szCs w:val="24"/>
              </w:rPr>
              <w:t>Grid Code</w:t>
            </w:r>
            <w:r w:rsidRPr="5362B0FE">
              <w:rPr>
                <w:sz w:val="24"/>
                <w:szCs w:val="24"/>
              </w:rPr>
              <w:t xml:space="preserve"> for an explanation.</w:t>
            </w:r>
          </w:p>
          <w:p w14:paraId="793E2A38" w14:textId="77777777" w:rsidR="008E1B79" w:rsidRPr="003D4E6E" w:rsidRDefault="008E1B79" w:rsidP="008E1B79">
            <w:pPr>
              <w:pStyle w:val="BodyText"/>
              <w:tabs>
                <w:tab w:val="left" w:pos="851"/>
              </w:tabs>
              <w:ind w:left="86"/>
              <w:rPr>
                <w:b/>
                <w:sz w:val="24"/>
                <w:szCs w:val="24"/>
                <w:u w:val="single"/>
              </w:rPr>
            </w:pPr>
          </w:p>
        </w:tc>
      </w:tr>
      <w:tr w:rsidR="008E1B79" w:rsidRPr="003D4E6E" w14:paraId="47177866" w14:textId="77777777" w:rsidTr="5362B0FE">
        <w:trPr>
          <w:jc w:val="center"/>
        </w:trPr>
        <w:tc>
          <w:tcPr>
            <w:tcW w:w="9828" w:type="dxa"/>
          </w:tcPr>
          <w:p w14:paraId="090677D6" w14:textId="77777777" w:rsidR="008E1B79" w:rsidRPr="003D4E6E" w:rsidRDefault="008E1B79" w:rsidP="00B7090E">
            <w:pPr>
              <w:pStyle w:val="BodyText"/>
              <w:tabs>
                <w:tab w:val="left" w:pos="851"/>
              </w:tabs>
              <w:ind w:left="747" w:hanging="709"/>
              <w:rPr>
                <w:b/>
                <w:sz w:val="24"/>
                <w:szCs w:val="24"/>
                <w:u w:val="single"/>
              </w:rPr>
            </w:pPr>
            <w:r w:rsidRPr="003E7C9E">
              <w:rPr>
                <w:b/>
                <w:sz w:val="24"/>
                <w:szCs w:val="24"/>
              </w:rPr>
              <w:t>D</w:t>
            </w:r>
            <w:r w:rsidRPr="003E7C9E">
              <w:rPr>
                <w:b/>
                <w:sz w:val="24"/>
                <w:szCs w:val="24"/>
              </w:rPr>
              <w:tab/>
            </w:r>
            <w:r w:rsidRPr="003D4E6E">
              <w:rPr>
                <w:b/>
                <w:sz w:val="24"/>
                <w:szCs w:val="24"/>
                <w:u w:val="single"/>
              </w:rPr>
              <w:t>PROGRAMME</w:t>
            </w:r>
          </w:p>
          <w:p w14:paraId="58301160" w14:textId="77777777" w:rsidR="008E1B79" w:rsidRPr="003D4E6E" w:rsidRDefault="008E1B79" w:rsidP="008E1B79">
            <w:pPr>
              <w:pStyle w:val="BodyText"/>
              <w:tabs>
                <w:tab w:val="left" w:pos="851"/>
              </w:tabs>
              <w:ind w:left="86"/>
              <w:rPr>
                <w:sz w:val="24"/>
                <w:szCs w:val="24"/>
              </w:rPr>
            </w:pPr>
          </w:p>
        </w:tc>
      </w:tr>
      <w:tr w:rsidR="008E1B79" w:rsidRPr="003D4E6E" w14:paraId="50B4BB20" w14:textId="77777777" w:rsidTr="5362B0FE">
        <w:trPr>
          <w:jc w:val="center"/>
        </w:trPr>
        <w:tc>
          <w:tcPr>
            <w:tcW w:w="9828" w:type="dxa"/>
          </w:tcPr>
          <w:p w14:paraId="6A72C9CD" w14:textId="77777777" w:rsidR="008E1B79" w:rsidRPr="003D4E6E" w:rsidRDefault="008E1B79" w:rsidP="003E7C9E">
            <w:pPr>
              <w:pStyle w:val="clauseindent"/>
              <w:ind w:left="720"/>
              <w:rPr>
                <w:rFonts w:cs="Arial"/>
                <w:b/>
                <w:sz w:val="24"/>
                <w:szCs w:val="24"/>
                <w:u w:val="single"/>
              </w:rPr>
            </w:pPr>
            <w:r w:rsidRPr="003D4E6E">
              <w:rPr>
                <w:rFonts w:cs="Arial"/>
                <w:sz w:val="24"/>
                <w:szCs w:val="24"/>
              </w:rPr>
              <w:t xml:space="preserve">Please provide the anticipated date when the </w:t>
            </w:r>
            <w:r w:rsidRPr="003D4E6E">
              <w:rPr>
                <w:rFonts w:cs="Arial"/>
                <w:b/>
                <w:sz w:val="24"/>
                <w:szCs w:val="24"/>
              </w:rPr>
              <w:t xml:space="preserve">Embedded Power Station(s) </w:t>
            </w:r>
            <w:r w:rsidRPr="003D4E6E">
              <w:rPr>
                <w:rFonts w:cs="Arial"/>
                <w:sz w:val="24"/>
                <w:szCs w:val="24"/>
              </w:rPr>
              <w:t xml:space="preserve">will have its connection </w:t>
            </w:r>
            <w:r w:rsidRPr="003D4E6E">
              <w:rPr>
                <w:rFonts w:cs="Arial"/>
                <w:b/>
                <w:sz w:val="24"/>
                <w:szCs w:val="24"/>
              </w:rPr>
              <w:t>Energised</w:t>
            </w:r>
            <w:r w:rsidR="00907492" w:rsidRPr="003D4E6E">
              <w:rPr>
                <w:rFonts w:cs="Arial"/>
                <w:sz w:val="24"/>
                <w:szCs w:val="24"/>
              </w:rPr>
              <w:t xml:space="preserve"> and/or commence use of the </w:t>
            </w:r>
            <w:r w:rsidR="00907492" w:rsidRPr="003D4E6E">
              <w:rPr>
                <w:rFonts w:cs="Arial"/>
                <w:b/>
                <w:sz w:val="24"/>
                <w:szCs w:val="24"/>
              </w:rPr>
              <w:t>Distribution System</w:t>
            </w:r>
          </w:p>
        </w:tc>
      </w:tr>
    </w:tbl>
    <w:p w14:paraId="407BABEB" w14:textId="7C026C11" w:rsidR="008E1B79" w:rsidRPr="003D4E6E" w:rsidRDefault="008E1B79">
      <w:pPr>
        <w:pStyle w:val="Heading1"/>
        <w:keepNext w:val="0"/>
        <w:rPr>
          <w:rFonts w:cs="Arial"/>
          <w:sz w:val="24"/>
          <w:szCs w:val="24"/>
        </w:rPr>
      </w:pPr>
      <w:r w:rsidRPr="5362B0FE">
        <w:rPr>
          <w:rFonts w:cs="Arial"/>
          <w:sz w:val="24"/>
          <w:szCs w:val="24"/>
        </w:rPr>
        <w:br w:type="page"/>
      </w:r>
      <w:r w:rsidR="3EC282B1" w:rsidRPr="5362B0FE">
        <w:rPr>
          <w:rFonts w:cs="Arial"/>
          <w:sz w:val="24"/>
          <w:szCs w:val="24"/>
        </w:rPr>
        <w:lastRenderedPageBreak/>
        <w:t>TRANSMISSION EVALUATION APPLICATION</w:t>
      </w:r>
      <w:r w:rsidR="64B1344A" w:rsidRPr="5362B0FE">
        <w:rPr>
          <w:rFonts w:cs="Arial"/>
          <w:b w:val="0"/>
          <w:bCs w:val="0"/>
          <w:sz w:val="24"/>
          <w:szCs w:val="24"/>
        </w:rPr>
        <w:t xml:space="preserve"> </w:t>
      </w:r>
    </w:p>
    <w:p w14:paraId="637F226C" w14:textId="77777777" w:rsidR="008E1B79" w:rsidRPr="003D4E6E" w:rsidRDefault="008E1B79" w:rsidP="008E1B79">
      <w:pPr>
        <w:pStyle w:val="BodyText2"/>
        <w:rPr>
          <w:rFonts w:cs="Arial"/>
          <w:szCs w:val="24"/>
        </w:rPr>
      </w:pPr>
      <w:r w:rsidRPr="003D4E6E">
        <w:rPr>
          <w:rFonts w:cs="Arial"/>
          <w:szCs w:val="24"/>
        </w:rPr>
        <w:t>Please study the notes before completing and signing this application form.</w:t>
      </w:r>
    </w:p>
    <w:p w14:paraId="1F587116" w14:textId="77777777" w:rsidR="008E1B79" w:rsidRPr="003D4E6E" w:rsidRDefault="008E1B79" w:rsidP="008E1B79">
      <w:pPr>
        <w:pStyle w:val="BodyText"/>
        <w:rPr>
          <w:sz w:val="24"/>
          <w:szCs w:val="24"/>
        </w:rPr>
      </w:pPr>
    </w:p>
    <w:p w14:paraId="1EF72965" w14:textId="640B52FC" w:rsidR="00904FDD" w:rsidRPr="003D4E6E" w:rsidRDefault="4A242F0C" w:rsidP="00904FDD">
      <w:pPr>
        <w:pStyle w:val="Heading2"/>
        <w:keepNext w:val="0"/>
        <w:numPr>
          <w:ilvl w:val="0"/>
          <w:numId w:val="3"/>
        </w:numPr>
        <w:jc w:val="both"/>
        <w:rPr>
          <w:rFonts w:cs="Arial"/>
          <w:b w:val="0"/>
          <w:bCs w:val="0"/>
          <w:sz w:val="24"/>
          <w:szCs w:val="24"/>
        </w:rPr>
      </w:pPr>
      <w:r w:rsidRPr="5362B0FE">
        <w:rPr>
          <w:rFonts w:cs="Arial"/>
          <w:b w:val="0"/>
          <w:bCs w:val="0"/>
          <w:sz w:val="24"/>
          <w:szCs w:val="24"/>
        </w:rPr>
        <w:t xml:space="preserve">We hereby submit </w:t>
      </w:r>
      <w:r w:rsidR="64B1344A" w:rsidRPr="5362B0FE">
        <w:rPr>
          <w:rFonts w:cs="Arial"/>
          <w:b w:val="0"/>
          <w:bCs w:val="0"/>
          <w:sz w:val="24"/>
          <w:szCs w:val="24"/>
        </w:rPr>
        <w:t xml:space="preserve">this </w:t>
      </w:r>
      <w:r w:rsidR="6FFAD790" w:rsidRPr="5362B0FE">
        <w:rPr>
          <w:rFonts w:cs="Arial"/>
          <w:sz w:val="24"/>
          <w:szCs w:val="24"/>
        </w:rPr>
        <w:t xml:space="preserve"> Transmission Evaluation Application</w:t>
      </w:r>
      <w:r w:rsidRPr="5362B0FE">
        <w:rPr>
          <w:rFonts w:cs="Arial"/>
          <w:b w:val="0"/>
          <w:bCs w:val="0"/>
          <w:sz w:val="24"/>
          <w:szCs w:val="24"/>
        </w:rPr>
        <w:t xml:space="preserve"> in respect of [……….] </w:t>
      </w:r>
      <w:r w:rsidRPr="5362B0FE">
        <w:rPr>
          <w:rFonts w:cs="Arial"/>
          <w:sz w:val="24"/>
          <w:szCs w:val="24"/>
        </w:rPr>
        <w:t>Embedded Power Station</w:t>
      </w:r>
      <w:r w:rsidRPr="5362B0FE">
        <w:rPr>
          <w:rFonts w:cs="Arial"/>
          <w:b w:val="0"/>
          <w:bCs w:val="0"/>
          <w:sz w:val="24"/>
          <w:szCs w:val="24"/>
        </w:rPr>
        <w:t xml:space="preserve"> that is connecting to and/or using [……..]</w:t>
      </w:r>
      <w:r w:rsidRPr="5362B0FE">
        <w:rPr>
          <w:rFonts w:cs="Arial"/>
          <w:sz w:val="24"/>
          <w:szCs w:val="24"/>
        </w:rPr>
        <w:t>Distribution System</w:t>
      </w:r>
      <w:r w:rsidRPr="5362B0FE">
        <w:rPr>
          <w:rFonts w:cs="Arial"/>
          <w:b w:val="0"/>
          <w:bCs w:val="0"/>
          <w:sz w:val="24"/>
          <w:szCs w:val="24"/>
        </w:rPr>
        <w:t>.</w:t>
      </w:r>
    </w:p>
    <w:p w14:paraId="0AFBB759" w14:textId="217B782C" w:rsidR="00904FDD" w:rsidRPr="003D4E6E" w:rsidRDefault="4A242F0C" w:rsidP="00904FDD">
      <w:pPr>
        <w:pStyle w:val="Heading2"/>
        <w:keepNext w:val="0"/>
        <w:numPr>
          <w:ilvl w:val="0"/>
          <w:numId w:val="3"/>
        </w:numPr>
        <w:rPr>
          <w:rFonts w:cs="Arial"/>
          <w:b w:val="0"/>
          <w:bCs w:val="0"/>
          <w:sz w:val="24"/>
          <w:szCs w:val="24"/>
          <w:lang w:val="en-US"/>
        </w:rPr>
      </w:pPr>
      <w:r w:rsidRPr="5362B0FE">
        <w:rPr>
          <w:rFonts w:cs="Arial"/>
          <w:b w:val="0"/>
          <w:bCs w:val="0"/>
          <w:sz w:val="24"/>
          <w:szCs w:val="24"/>
        </w:rPr>
        <w:t xml:space="preserve">We will promptly inform </w:t>
      </w:r>
      <w:r w:rsidRPr="5362B0FE">
        <w:rPr>
          <w:rFonts w:cs="Arial"/>
          <w:sz w:val="24"/>
          <w:szCs w:val="24"/>
        </w:rPr>
        <w:t>The Company</w:t>
      </w:r>
      <w:r w:rsidRPr="5362B0FE">
        <w:rPr>
          <w:rFonts w:cs="Arial"/>
          <w:b w:val="0"/>
          <w:bCs w:val="0"/>
          <w:sz w:val="24"/>
          <w:szCs w:val="24"/>
        </w:rPr>
        <w:t xml:space="preserve"> of any change in the information given in this </w:t>
      </w:r>
      <w:r w:rsidR="5C3DC4D6" w:rsidRPr="5362B0FE">
        <w:rPr>
          <w:rFonts w:cs="Arial"/>
          <w:sz w:val="24"/>
          <w:szCs w:val="24"/>
        </w:rPr>
        <w:t xml:space="preserve">Transmission Evaluation Application </w:t>
      </w:r>
      <w:r w:rsidRPr="5362B0FE">
        <w:rPr>
          <w:rFonts w:cs="Arial"/>
          <w:b w:val="0"/>
          <w:bCs w:val="0"/>
          <w:sz w:val="24"/>
          <w:szCs w:val="24"/>
        </w:rPr>
        <w:t>as quickly as practicable after becoming aware of any such change.</w:t>
      </w:r>
    </w:p>
    <w:p w14:paraId="75B598E3" w14:textId="77777777" w:rsidR="00904FDD" w:rsidRPr="003D4E6E" w:rsidRDefault="00904FDD" w:rsidP="00904FDD">
      <w:pPr>
        <w:pStyle w:val="Heading2"/>
        <w:keepNext w:val="0"/>
        <w:numPr>
          <w:ilvl w:val="0"/>
          <w:numId w:val="3"/>
        </w:numPr>
        <w:rPr>
          <w:rFonts w:cs="Arial"/>
          <w:b w:val="0"/>
          <w:sz w:val="24"/>
          <w:szCs w:val="24"/>
        </w:rPr>
      </w:pPr>
      <w:r w:rsidRPr="003D4E6E">
        <w:rPr>
          <w:rFonts w:cs="Arial"/>
          <w:b w:val="0"/>
          <w:sz w:val="24"/>
          <w:szCs w:val="24"/>
        </w:rPr>
        <w:t xml:space="preserve">If we are not already a </w:t>
      </w:r>
      <w:r w:rsidRPr="003D4E6E">
        <w:rPr>
          <w:rFonts w:cs="Arial"/>
          <w:sz w:val="24"/>
          <w:szCs w:val="24"/>
        </w:rPr>
        <w:t>CUSC Party</w:t>
      </w:r>
      <w:r w:rsidRPr="003D4E6E">
        <w:rPr>
          <w:rFonts w:cs="Arial"/>
          <w:b w:val="0"/>
          <w:sz w:val="24"/>
          <w:szCs w:val="24"/>
        </w:rPr>
        <w:t xml:space="preserve"> we undertake for the purposes of this application to be bound by the terms of the </w:t>
      </w:r>
      <w:r w:rsidRPr="003D4E6E">
        <w:rPr>
          <w:rFonts w:cs="Arial"/>
          <w:sz w:val="24"/>
          <w:szCs w:val="24"/>
        </w:rPr>
        <w:t>Grid Code</w:t>
      </w:r>
      <w:r w:rsidRPr="003D4E6E">
        <w:rPr>
          <w:rFonts w:cs="Arial"/>
          <w:b w:val="0"/>
          <w:sz w:val="24"/>
          <w:szCs w:val="24"/>
        </w:rPr>
        <w:t xml:space="preserve"> from time to time in force and to sign a </w:t>
      </w:r>
      <w:r w:rsidRPr="003D4E6E">
        <w:rPr>
          <w:rFonts w:cs="Arial"/>
          <w:sz w:val="24"/>
          <w:szCs w:val="24"/>
        </w:rPr>
        <w:t>CUSC Accession Agreement</w:t>
      </w:r>
      <w:r w:rsidRPr="003D4E6E">
        <w:rPr>
          <w:rFonts w:cs="Arial"/>
          <w:b w:val="0"/>
          <w:sz w:val="24"/>
          <w:szCs w:val="24"/>
        </w:rPr>
        <w:t>.</w:t>
      </w:r>
    </w:p>
    <w:p w14:paraId="52B72836" w14:textId="77777777" w:rsidR="00904FDD" w:rsidRPr="003D4E6E" w:rsidRDefault="00904FDD" w:rsidP="00904FDD">
      <w:pPr>
        <w:pStyle w:val="Heading2"/>
        <w:keepNext w:val="0"/>
        <w:numPr>
          <w:ilvl w:val="0"/>
          <w:numId w:val="3"/>
        </w:numPr>
        <w:rPr>
          <w:rFonts w:cs="Arial"/>
          <w:b w:val="0"/>
          <w:sz w:val="24"/>
          <w:szCs w:val="24"/>
        </w:rPr>
      </w:pPr>
      <w:r w:rsidRPr="003D4E6E">
        <w:rPr>
          <w:rFonts w:cs="Arial"/>
          <w:b w:val="0"/>
          <w:sz w:val="24"/>
          <w:szCs w:val="24"/>
        </w:rPr>
        <w:t xml:space="preserve">We authorise the release of certain information, on the grounds of commercial confidentiality, to the appropriate operators of </w:t>
      </w:r>
      <w:r w:rsidRPr="003D4E6E">
        <w:rPr>
          <w:rFonts w:cs="Arial"/>
          <w:sz w:val="24"/>
          <w:szCs w:val="24"/>
        </w:rPr>
        <w:t>Distribution System’s</w:t>
      </w:r>
      <w:r w:rsidRPr="003D4E6E">
        <w:rPr>
          <w:rFonts w:cs="Arial"/>
          <w:b w:val="0"/>
          <w:sz w:val="24"/>
          <w:szCs w:val="24"/>
        </w:rPr>
        <w:t xml:space="preserve"> or </w:t>
      </w:r>
      <w:r w:rsidRPr="003D4E6E">
        <w:rPr>
          <w:rFonts w:cs="Arial"/>
          <w:sz w:val="24"/>
          <w:szCs w:val="24"/>
        </w:rPr>
        <w:t>Relevant</w:t>
      </w:r>
      <w:r w:rsidRPr="003D4E6E">
        <w:rPr>
          <w:rFonts w:cs="Arial"/>
          <w:b w:val="0"/>
          <w:sz w:val="24"/>
          <w:szCs w:val="24"/>
        </w:rPr>
        <w:t xml:space="preserve"> </w:t>
      </w:r>
      <w:r w:rsidRPr="003D4E6E">
        <w:rPr>
          <w:rFonts w:cs="Arial"/>
          <w:sz w:val="24"/>
          <w:szCs w:val="24"/>
        </w:rPr>
        <w:t>Transmission Licensees</w:t>
      </w:r>
      <w:r w:rsidRPr="003D4E6E">
        <w:rPr>
          <w:rFonts w:cs="Arial"/>
          <w:b w:val="0"/>
          <w:sz w:val="24"/>
          <w:szCs w:val="24"/>
        </w:rPr>
        <w:t xml:space="preserve"> should it be considered necessary.</w:t>
      </w:r>
    </w:p>
    <w:p w14:paraId="578E813F" w14:textId="77777777" w:rsidR="00904FDD" w:rsidRPr="003D4E6E" w:rsidRDefault="00904FDD" w:rsidP="00904FDD">
      <w:pPr>
        <w:pStyle w:val="Heading2"/>
        <w:keepNext w:val="0"/>
        <w:numPr>
          <w:ilvl w:val="0"/>
          <w:numId w:val="3"/>
        </w:numPr>
        <w:rPr>
          <w:rFonts w:cs="Arial"/>
          <w:b w:val="0"/>
          <w:sz w:val="24"/>
          <w:szCs w:val="24"/>
        </w:rPr>
      </w:pPr>
      <w:r w:rsidRPr="003D4E6E">
        <w:rPr>
          <w:rFonts w:cs="Arial"/>
          <w:b w:val="0"/>
          <w:sz w:val="24"/>
          <w:szCs w:val="24"/>
        </w:rPr>
        <w:t xml:space="preserve">We confirm that we do/do not meet the </w:t>
      </w:r>
      <w:r w:rsidRPr="003D4E6E">
        <w:rPr>
          <w:rFonts w:cs="Arial"/>
          <w:sz w:val="24"/>
          <w:szCs w:val="24"/>
        </w:rPr>
        <w:t>Approved Credit Rating</w:t>
      </w:r>
      <w:r w:rsidRPr="003D4E6E">
        <w:rPr>
          <w:rFonts w:cs="Arial"/>
          <w:b w:val="0"/>
          <w:sz w:val="24"/>
          <w:szCs w:val="24"/>
        </w:rPr>
        <w:t xml:space="preserve"> and </w:t>
      </w:r>
      <w:r w:rsidRPr="003D4E6E">
        <w:rPr>
          <w:rFonts w:cs="Arial"/>
          <w:sz w:val="24"/>
          <w:szCs w:val="24"/>
        </w:rPr>
        <w:t>The Company Credit Rating</w:t>
      </w:r>
      <w:r w:rsidRPr="003D4E6E">
        <w:rPr>
          <w:rFonts w:cs="Arial"/>
          <w:b w:val="0"/>
          <w:sz w:val="24"/>
          <w:szCs w:val="24"/>
        </w:rPr>
        <w:t>.</w:t>
      </w:r>
    </w:p>
    <w:p w14:paraId="110141BB" w14:textId="77777777" w:rsidR="00904FDD" w:rsidRPr="003D4E6E" w:rsidRDefault="00904FDD" w:rsidP="00904FDD">
      <w:pPr>
        <w:pStyle w:val="Heading2"/>
        <w:keepNext w:val="0"/>
        <w:numPr>
          <w:ilvl w:val="0"/>
          <w:numId w:val="3"/>
        </w:numPr>
        <w:rPr>
          <w:rFonts w:cs="Arial"/>
          <w:b w:val="0"/>
          <w:bCs w:val="0"/>
          <w:sz w:val="24"/>
          <w:szCs w:val="24"/>
        </w:rPr>
      </w:pPr>
      <w:r w:rsidRPr="2EEB7802">
        <w:rPr>
          <w:rFonts w:cs="Arial"/>
          <w:b w:val="0"/>
          <w:bCs w:val="0"/>
          <w:sz w:val="24"/>
          <w:szCs w:val="24"/>
        </w:rPr>
        <w:t xml:space="preserve">We confirm that we are applying in the category of </w:t>
      </w:r>
      <w:r w:rsidRPr="2EEB7802">
        <w:rPr>
          <w:rFonts w:cs="Arial"/>
          <w:sz w:val="24"/>
          <w:szCs w:val="24"/>
        </w:rPr>
        <w:t xml:space="preserve">Distribution System </w:t>
      </w:r>
      <w:r w:rsidRPr="2EEB7802">
        <w:rPr>
          <w:rFonts w:cs="Arial"/>
          <w:b w:val="0"/>
          <w:bCs w:val="0"/>
          <w:sz w:val="24"/>
          <w:szCs w:val="24"/>
        </w:rPr>
        <w:t xml:space="preserve">directly connected to the </w:t>
      </w:r>
      <w:r w:rsidR="00573A80" w:rsidRPr="2EEB7802">
        <w:rPr>
          <w:rFonts w:cs="Arial"/>
          <w:sz w:val="24"/>
          <w:szCs w:val="24"/>
        </w:rPr>
        <w:t>National Electricity Transmission</w:t>
      </w:r>
      <w:r w:rsidRPr="2EEB7802">
        <w:rPr>
          <w:rFonts w:cs="Arial"/>
          <w:sz w:val="24"/>
          <w:szCs w:val="24"/>
        </w:rPr>
        <w:t xml:space="preserve"> System. </w:t>
      </w:r>
    </w:p>
    <w:p w14:paraId="68767CB8" w14:textId="65D0C968" w:rsidR="3D29513D" w:rsidRPr="007B2008" w:rsidRDefault="3D29513D" w:rsidP="00B7090E">
      <w:pPr>
        <w:spacing w:line="259" w:lineRule="auto"/>
        <w:ind w:left="709" w:hanging="709"/>
        <w:rPr>
          <w:rFonts w:eastAsia="Arial" w:cs="Arial"/>
          <w:b/>
          <w:bCs/>
          <w:sz w:val="24"/>
          <w:szCs w:val="24"/>
        </w:rPr>
      </w:pPr>
      <w:r w:rsidRPr="007B2008">
        <w:rPr>
          <w:rFonts w:ascii="Arial" w:eastAsia="Arial" w:hAnsi="Arial" w:cs="Arial"/>
          <w:sz w:val="24"/>
          <w:szCs w:val="24"/>
        </w:rPr>
        <w:t>7</w:t>
      </w:r>
      <w:r>
        <w:tab/>
      </w:r>
      <w:r w:rsidRPr="007B2008">
        <w:rPr>
          <w:rFonts w:ascii="Arial" w:eastAsia="Arial" w:hAnsi="Arial" w:cs="Arial"/>
          <w:sz w:val="24"/>
          <w:szCs w:val="24"/>
        </w:rPr>
        <w:t xml:space="preserve">We confirm that as part of this application we want to introduce the </w:t>
      </w:r>
      <w:r w:rsidRPr="007B2008">
        <w:rPr>
          <w:rFonts w:ascii="Arial" w:eastAsia="Arial" w:hAnsi="Arial" w:cs="Arial"/>
          <w:b/>
          <w:bCs/>
          <w:sz w:val="24"/>
          <w:szCs w:val="24"/>
        </w:rPr>
        <w:t>Transmission Impact Assessmen</w:t>
      </w:r>
      <w:r w:rsidRPr="007B2008">
        <w:rPr>
          <w:rFonts w:ascii="Arial" w:eastAsia="Arial" w:hAnsi="Arial" w:cs="Arial"/>
          <w:sz w:val="24"/>
          <w:szCs w:val="24"/>
        </w:rPr>
        <w:t xml:space="preserve">t process into the </w:t>
      </w:r>
      <w:r w:rsidRPr="007B2008">
        <w:rPr>
          <w:rFonts w:ascii="Arial" w:eastAsia="Arial" w:hAnsi="Arial" w:cs="Arial"/>
          <w:b/>
          <w:bCs/>
          <w:sz w:val="24"/>
          <w:szCs w:val="24"/>
        </w:rPr>
        <w:t>Bilateral Connection Agreement</w:t>
      </w:r>
      <w:r w:rsidR="7E4DA9CD" w:rsidRPr="007B2008">
        <w:rPr>
          <w:rFonts w:ascii="Arial" w:eastAsia="Arial" w:hAnsi="Arial" w:cs="Arial"/>
          <w:sz w:val="24"/>
          <w:szCs w:val="24"/>
        </w:rPr>
        <w:t>.</w:t>
      </w:r>
    </w:p>
    <w:p w14:paraId="78434F5D" w14:textId="77777777" w:rsidR="008E1B79" w:rsidRPr="007B2008" w:rsidRDefault="008E1B79" w:rsidP="2EEB7802">
      <w:pPr>
        <w:jc w:val="both"/>
        <w:rPr>
          <w:rFonts w:ascii="Arial" w:eastAsia="Arial" w:hAnsi="Arial" w:cs="Arial"/>
          <w:sz w:val="24"/>
          <w:szCs w:val="24"/>
        </w:rPr>
      </w:pPr>
    </w:p>
    <w:p w14:paraId="494897F9" w14:textId="77777777" w:rsidR="008E1B79" w:rsidRPr="003D4E6E" w:rsidRDefault="008E1B79" w:rsidP="008E1B79">
      <w:pPr>
        <w:jc w:val="both"/>
        <w:rPr>
          <w:rFonts w:ascii="Arial" w:hAnsi="Arial" w:cs="Arial"/>
          <w:sz w:val="24"/>
          <w:szCs w:val="24"/>
          <w:lang w:val="en-US"/>
        </w:rPr>
      </w:pPr>
      <w:r w:rsidRPr="003D4E6E">
        <w:rPr>
          <w:rFonts w:ascii="Arial" w:hAnsi="Arial" w:cs="Arial"/>
          <w:sz w:val="24"/>
          <w:szCs w:val="24"/>
          <w:lang w:val="en-US"/>
        </w:rPr>
        <w:t>Signed:</w:t>
      </w:r>
    </w:p>
    <w:p w14:paraId="00FB0899" w14:textId="77777777" w:rsidR="008E1B79" w:rsidRPr="003D4E6E" w:rsidRDefault="008E1B79" w:rsidP="008E1B79">
      <w:pPr>
        <w:jc w:val="both"/>
        <w:rPr>
          <w:rFonts w:ascii="Arial" w:hAnsi="Arial" w:cs="Arial"/>
          <w:sz w:val="24"/>
          <w:szCs w:val="24"/>
          <w:lang w:val="en-US"/>
        </w:rPr>
      </w:pPr>
    </w:p>
    <w:p w14:paraId="39858097" w14:textId="77777777" w:rsidR="008E1B79" w:rsidRPr="003D4E6E" w:rsidRDefault="008E1B79" w:rsidP="008E1B79">
      <w:pPr>
        <w:jc w:val="both"/>
        <w:rPr>
          <w:rFonts w:ascii="Arial" w:hAnsi="Arial" w:cs="Arial"/>
          <w:sz w:val="24"/>
          <w:szCs w:val="24"/>
          <w:lang w:val="en-US"/>
        </w:rPr>
      </w:pPr>
    </w:p>
    <w:p w14:paraId="51A304BC" w14:textId="77777777" w:rsidR="008E1B79" w:rsidRPr="003D4E6E" w:rsidRDefault="008E1B79" w:rsidP="008E1B79">
      <w:pPr>
        <w:rPr>
          <w:rFonts w:ascii="Arial" w:hAnsi="Arial" w:cs="Arial"/>
          <w:sz w:val="24"/>
          <w:szCs w:val="24"/>
          <w:lang w:val="en-US"/>
        </w:rPr>
      </w:pPr>
      <w:r w:rsidRPr="003D4E6E">
        <w:rPr>
          <w:rFonts w:ascii="Arial" w:hAnsi="Arial" w:cs="Arial"/>
          <w:sz w:val="24"/>
          <w:szCs w:val="24"/>
          <w:lang w:val="en-US"/>
        </w:rPr>
        <w:t>.........................................................................</w:t>
      </w:r>
      <w:r w:rsidRPr="003D4E6E">
        <w:rPr>
          <w:rFonts w:ascii="Arial" w:hAnsi="Arial" w:cs="Arial"/>
          <w:sz w:val="24"/>
          <w:szCs w:val="24"/>
          <w:lang w:val="en-US"/>
        </w:rPr>
        <w:br/>
        <w:t>For and on behalf of the Applicant</w:t>
      </w:r>
    </w:p>
    <w:p w14:paraId="75F98A78" w14:textId="77777777" w:rsidR="008E1B79" w:rsidRPr="003D4E6E" w:rsidRDefault="008E1B79" w:rsidP="008E1B79">
      <w:pPr>
        <w:rPr>
          <w:rFonts w:ascii="Arial" w:hAnsi="Arial" w:cs="Arial"/>
          <w:sz w:val="24"/>
          <w:szCs w:val="24"/>
          <w:lang w:val="en-US"/>
        </w:rPr>
      </w:pPr>
    </w:p>
    <w:p w14:paraId="01420633" w14:textId="77777777" w:rsidR="008E1B79" w:rsidRPr="003D4E6E" w:rsidRDefault="008E1B79" w:rsidP="008E1B79">
      <w:pPr>
        <w:rPr>
          <w:rFonts w:ascii="Arial" w:hAnsi="Arial" w:cs="Arial"/>
          <w:sz w:val="24"/>
          <w:szCs w:val="24"/>
          <w:lang w:val="en-US"/>
        </w:rPr>
      </w:pPr>
    </w:p>
    <w:p w14:paraId="5CF47584" w14:textId="77777777" w:rsidR="008E1B79" w:rsidRPr="003D4E6E" w:rsidRDefault="008E1B79" w:rsidP="008E1B79">
      <w:pPr>
        <w:rPr>
          <w:rFonts w:ascii="Arial" w:hAnsi="Arial" w:cs="Arial"/>
          <w:sz w:val="24"/>
          <w:szCs w:val="24"/>
          <w:lang w:val="en-US"/>
        </w:rPr>
      </w:pPr>
      <w:r w:rsidRPr="003D4E6E">
        <w:rPr>
          <w:rFonts w:ascii="Arial" w:hAnsi="Arial" w:cs="Arial"/>
          <w:sz w:val="24"/>
          <w:szCs w:val="24"/>
          <w:lang w:val="en-US"/>
        </w:rPr>
        <w:t>Date:.......................................................................</w:t>
      </w:r>
    </w:p>
    <w:p w14:paraId="294D427D" w14:textId="77777777" w:rsidR="008E1B79" w:rsidRPr="003D4E6E" w:rsidRDefault="008E1B79" w:rsidP="008E1B79">
      <w:pPr>
        <w:rPr>
          <w:rFonts w:ascii="Arial" w:hAnsi="Arial" w:cs="Arial"/>
          <w:sz w:val="24"/>
          <w:szCs w:val="24"/>
          <w:lang w:val="en-US"/>
        </w:rPr>
      </w:pPr>
    </w:p>
    <w:p w14:paraId="13FC8C2E" w14:textId="77777777" w:rsidR="008E1B79" w:rsidRPr="003D4E6E" w:rsidRDefault="008E1B79" w:rsidP="008E1B79">
      <w:pPr>
        <w:pStyle w:val="BodyText"/>
        <w:rPr>
          <w:sz w:val="24"/>
          <w:szCs w:val="24"/>
        </w:rPr>
      </w:pPr>
    </w:p>
    <w:p w14:paraId="5A9A8139" w14:textId="0254CB0C" w:rsidR="008E1B79" w:rsidRPr="003D4E6E" w:rsidRDefault="008E1B79" w:rsidP="008E1B79">
      <w:pPr>
        <w:pStyle w:val="TOC1"/>
        <w:keepNext w:val="0"/>
        <w:tabs>
          <w:tab w:val="clear" w:pos="8312"/>
        </w:tabs>
        <w:spacing w:before="120"/>
        <w:jc w:val="center"/>
        <w:rPr>
          <w:rFonts w:ascii="Arial" w:hAnsi="Arial" w:cs="Arial"/>
          <w:szCs w:val="24"/>
        </w:rPr>
      </w:pPr>
      <w:r w:rsidRPr="003D4E6E">
        <w:rPr>
          <w:rFonts w:ascii="Arial" w:hAnsi="Arial" w:cs="Arial"/>
          <w:b/>
          <w:szCs w:val="24"/>
        </w:rPr>
        <w:t xml:space="preserve">END OF EXHIBIT </w:t>
      </w:r>
      <w:r w:rsidR="0067478E">
        <w:rPr>
          <w:rFonts w:ascii="Arial" w:hAnsi="Arial" w:cs="Arial"/>
          <w:b/>
          <w:szCs w:val="24"/>
        </w:rPr>
        <w:t>U</w:t>
      </w:r>
    </w:p>
    <w:p w14:paraId="745C509B" w14:textId="77777777" w:rsidR="008E1B79" w:rsidRPr="003D4E6E" w:rsidRDefault="008E1B79" w:rsidP="008E1B79">
      <w:pPr>
        <w:pStyle w:val="clauseindent"/>
        <w:ind w:left="720"/>
        <w:rPr>
          <w:rFonts w:cs="Arial"/>
          <w:sz w:val="24"/>
          <w:szCs w:val="24"/>
          <w:lang w:val="en-US"/>
        </w:rPr>
      </w:pPr>
    </w:p>
    <w:p w14:paraId="148D2F8A" w14:textId="77777777" w:rsidR="008E1B79" w:rsidRPr="003D4E6E" w:rsidRDefault="008E1B79" w:rsidP="008E1B79">
      <w:pPr>
        <w:pStyle w:val="Heading1"/>
        <w:spacing w:line="360" w:lineRule="auto"/>
        <w:jc w:val="both"/>
        <w:rPr>
          <w:rFonts w:cs="Arial"/>
          <w:sz w:val="24"/>
          <w:szCs w:val="24"/>
        </w:rPr>
      </w:pPr>
    </w:p>
    <w:p w14:paraId="076583E6" w14:textId="77777777" w:rsidR="008E1B79" w:rsidRPr="003D4E6E" w:rsidRDefault="008E1B79" w:rsidP="008E1B79">
      <w:pPr>
        <w:pStyle w:val="BodyText"/>
        <w:rPr>
          <w:sz w:val="24"/>
          <w:szCs w:val="24"/>
        </w:rPr>
      </w:pPr>
    </w:p>
    <w:p w14:paraId="5C81BBF6" w14:textId="77777777" w:rsidR="008E1B79" w:rsidRPr="003D4E6E" w:rsidRDefault="008E1B79" w:rsidP="008E1B79">
      <w:pPr>
        <w:pStyle w:val="BodyText"/>
        <w:rPr>
          <w:b/>
          <w:sz w:val="24"/>
          <w:szCs w:val="24"/>
        </w:rPr>
      </w:pPr>
    </w:p>
    <w:p w14:paraId="7814A90D" w14:textId="77777777" w:rsidR="00D31DD0" w:rsidRPr="003D4E6E" w:rsidRDefault="00D31DD0">
      <w:pPr>
        <w:rPr>
          <w:rFonts w:ascii="Arial" w:hAnsi="Arial" w:cs="Arial"/>
          <w:sz w:val="24"/>
          <w:szCs w:val="24"/>
        </w:rPr>
      </w:pPr>
    </w:p>
    <w:sectPr w:rsidR="00D31DD0" w:rsidRPr="003D4E6E">
      <w:headerReference w:type="default" r:id="rId10"/>
      <w:footerReference w:type="default" r:id="rId1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AD224" w14:textId="77777777" w:rsidR="00DF7FD6" w:rsidRDefault="00DF7FD6">
      <w:r>
        <w:separator/>
      </w:r>
    </w:p>
  </w:endnote>
  <w:endnote w:type="continuationSeparator" w:id="0">
    <w:p w14:paraId="65519A8A" w14:textId="77777777" w:rsidR="00DF7FD6" w:rsidRDefault="00DF7FD6">
      <w:r>
        <w:continuationSeparator/>
      </w:r>
    </w:p>
  </w:endnote>
  <w:endnote w:type="continuationNotice" w:id="1">
    <w:p w14:paraId="23E30379" w14:textId="77777777" w:rsidR="00DF7FD6" w:rsidRDefault="00DF7F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A4E9E" w14:textId="23BAC5F5" w:rsidR="00907492" w:rsidRPr="00AA0ECD" w:rsidRDefault="57A2617F" w:rsidP="00AA0ECD">
    <w:pPr>
      <w:pStyle w:val="Footer"/>
      <w:jc w:val="right"/>
    </w:pPr>
    <w:r w:rsidRPr="57A2617F">
      <w:rPr>
        <w:rStyle w:val="PageNumber"/>
        <w:rFonts w:ascii="Arial" w:hAnsi="Arial" w:cs="Arial"/>
        <w:sz w:val="20"/>
      </w:rPr>
      <w:t>v1.</w:t>
    </w:r>
    <w:r w:rsidR="00744690">
      <w:rPr>
        <w:rStyle w:val="PageNumber"/>
        <w:rFonts w:ascii="Arial" w:hAnsi="Arial" w:cs="Arial"/>
        <w:sz w:val="20"/>
      </w:rPr>
      <w:t>9</w:t>
    </w:r>
    <w:r w:rsidRPr="57A2617F">
      <w:rPr>
        <w:rStyle w:val="PageNumber"/>
        <w:rFonts w:ascii="Arial" w:hAnsi="Arial" w:cs="Arial"/>
        <w:sz w:val="20"/>
      </w:rPr>
      <w:t xml:space="preserve"> – </w:t>
    </w:r>
    <w:r w:rsidR="00744690">
      <w:rPr>
        <w:rStyle w:val="PageNumber"/>
        <w:rFonts w:ascii="Arial" w:hAnsi="Arial" w:cs="Arial"/>
        <w:sz w:val="20"/>
      </w:rPr>
      <w:t>10 June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45B97" w14:textId="77777777" w:rsidR="00DF7FD6" w:rsidRDefault="00DF7FD6">
      <w:r>
        <w:separator/>
      </w:r>
    </w:p>
  </w:footnote>
  <w:footnote w:type="continuationSeparator" w:id="0">
    <w:p w14:paraId="77B44A76" w14:textId="77777777" w:rsidR="00DF7FD6" w:rsidRDefault="00DF7FD6">
      <w:r>
        <w:continuationSeparator/>
      </w:r>
    </w:p>
  </w:footnote>
  <w:footnote w:type="continuationNotice" w:id="1">
    <w:p w14:paraId="50C6ACA1" w14:textId="77777777" w:rsidR="00DF7FD6" w:rsidRDefault="00DF7F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2B794" w14:textId="18BDF5AC" w:rsidR="0067478E" w:rsidRPr="0067478E" w:rsidRDefault="0067478E" w:rsidP="0067478E">
    <w:pPr>
      <w:pStyle w:val="Header"/>
    </w:pPr>
    <w:r w:rsidRPr="00AA0ECD">
      <w:rPr>
        <w:rStyle w:val="PageNumber"/>
        <w:rFonts w:ascii="Arial" w:hAnsi="Arial" w:cs="Arial"/>
        <w:bCs/>
        <w:sz w:val="20"/>
      </w:rPr>
      <w:t>v1.</w:t>
    </w:r>
    <w:r w:rsidR="00744690">
      <w:rPr>
        <w:rStyle w:val="PageNumber"/>
        <w:rFonts w:ascii="Arial" w:hAnsi="Arial" w:cs="Arial"/>
        <w:bCs/>
        <w:sz w:val="20"/>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28EC3"/>
    <w:multiLevelType w:val="hybridMultilevel"/>
    <w:tmpl w:val="E2603BD0"/>
    <w:lvl w:ilvl="0" w:tplc="1610E378">
      <w:start w:val="1"/>
      <w:numFmt w:val="decimal"/>
      <w:lvlText w:val="%1"/>
      <w:lvlJc w:val="left"/>
      <w:pPr>
        <w:ind w:left="720" w:hanging="360"/>
      </w:pPr>
    </w:lvl>
    <w:lvl w:ilvl="1" w:tplc="042083EE">
      <w:start w:val="1"/>
      <w:numFmt w:val="lowerLetter"/>
      <w:lvlText w:val="%2."/>
      <w:lvlJc w:val="left"/>
      <w:pPr>
        <w:ind w:left="1440" w:hanging="360"/>
      </w:pPr>
    </w:lvl>
    <w:lvl w:ilvl="2" w:tplc="C2002938">
      <w:start w:val="1"/>
      <w:numFmt w:val="lowerRoman"/>
      <w:lvlText w:val="%3."/>
      <w:lvlJc w:val="right"/>
      <w:pPr>
        <w:ind w:left="2160" w:hanging="180"/>
      </w:pPr>
    </w:lvl>
    <w:lvl w:ilvl="3" w:tplc="BE541CDE">
      <w:start w:val="1"/>
      <w:numFmt w:val="decimal"/>
      <w:lvlText w:val="%4."/>
      <w:lvlJc w:val="left"/>
      <w:pPr>
        <w:ind w:left="2880" w:hanging="360"/>
      </w:pPr>
    </w:lvl>
    <w:lvl w:ilvl="4" w:tplc="C5E80C12">
      <w:start w:val="1"/>
      <w:numFmt w:val="lowerLetter"/>
      <w:lvlText w:val="%5."/>
      <w:lvlJc w:val="left"/>
      <w:pPr>
        <w:ind w:left="3600" w:hanging="360"/>
      </w:pPr>
    </w:lvl>
    <w:lvl w:ilvl="5" w:tplc="53E03F0C">
      <w:start w:val="1"/>
      <w:numFmt w:val="lowerRoman"/>
      <w:lvlText w:val="%6."/>
      <w:lvlJc w:val="right"/>
      <w:pPr>
        <w:ind w:left="4320" w:hanging="180"/>
      </w:pPr>
    </w:lvl>
    <w:lvl w:ilvl="6" w:tplc="14380484">
      <w:start w:val="1"/>
      <w:numFmt w:val="decimal"/>
      <w:lvlText w:val="%7."/>
      <w:lvlJc w:val="left"/>
      <w:pPr>
        <w:ind w:left="5040" w:hanging="360"/>
      </w:pPr>
    </w:lvl>
    <w:lvl w:ilvl="7" w:tplc="B8F88DEA">
      <w:start w:val="1"/>
      <w:numFmt w:val="lowerLetter"/>
      <w:lvlText w:val="%8."/>
      <w:lvlJc w:val="left"/>
      <w:pPr>
        <w:ind w:left="5760" w:hanging="360"/>
      </w:pPr>
    </w:lvl>
    <w:lvl w:ilvl="8" w:tplc="BF66449C">
      <w:start w:val="1"/>
      <w:numFmt w:val="lowerRoman"/>
      <w:lvlText w:val="%9."/>
      <w:lvlJc w:val="right"/>
      <w:pPr>
        <w:ind w:left="6480" w:hanging="180"/>
      </w:pPr>
    </w:lvl>
  </w:abstractNum>
  <w:abstractNum w:abstractNumId="1" w15:restartNumberingAfterBreak="0">
    <w:nsid w:val="6C956A3A"/>
    <w:multiLevelType w:val="hybridMultilevel"/>
    <w:tmpl w:val="0E02B4C4"/>
    <w:lvl w:ilvl="0" w:tplc="D6A2B03E">
      <w:start w:val="13"/>
      <w:numFmt w:val="decimal"/>
      <w:lvlText w:val="%1"/>
      <w:lvlJc w:val="left"/>
      <w:pPr>
        <w:tabs>
          <w:tab w:val="num" w:pos="720"/>
        </w:tabs>
        <w:ind w:left="720" w:hanging="720"/>
      </w:pPr>
      <w:rPr>
        <w:rFonts w:hint="default"/>
        <w:b w:val="0"/>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6DBF098B"/>
    <w:multiLevelType w:val="hybridMultilevel"/>
    <w:tmpl w:val="B42A3E98"/>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70055278"/>
    <w:multiLevelType w:val="singleLevel"/>
    <w:tmpl w:val="DDB882B6"/>
    <w:lvl w:ilvl="0">
      <w:start w:val="1"/>
      <w:numFmt w:val="decimal"/>
      <w:lvlText w:val="%1"/>
      <w:lvlJc w:val="left"/>
      <w:pPr>
        <w:tabs>
          <w:tab w:val="num" w:pos="720"/>
        </w:tabs>
        <w:ind w:left="720" w:hanging="720"/>
      </w:pPr>
      <w:rPr>
        <w:rFonts w:hint="default"/>
        <w:b w:val="0"/>
        <w:color w:val="auto"/>
      </w:rPr>
    </w:lvl>
  </w:abstractNum>
  <w:abstractNum w:abstractNumId="4" w15:restartNumberingAfterBreak="0">
    <w:nsid w:val="7C1A41F9"/>
    <w:multiLevelType w:val="hybridMultilevel"/>
    <w:tmpl w:val="7444D7DC"/>
    <w:lvl w:ilvl="0" w:tplc="F1D4F52A">
      <w:start w:val="1"/>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628854423">
    <w:abstractNumId w:val="0"/>
  </w:num>
  <w:num w:numId="2" w16cid:durableId="1275137532">
    <w:abstractNumId w:val="3"/>
  </w:num>
  <w:num w:numId="3" w16cid:durableId="916328283">
    <w:abstractNumId w:val="2"/>
  </w:num>
  <w:num w:numId="4" w16cid:durableId="1238058367">
    <w:abstractNumId w:val="4"/>
  </w:num>
  <w:num w:numId="5" w16cid:durableId="164935965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B79"/>
    <w:rsid w:val="00022DC6"/>
    <w:rsid w:val="00031E6A"/>
    <w:rsid w:val="000349E4"/>
    <w:rsid w:val="00037664"/>
    <w:rsid w:val="00041390"/>
    <w:rsid w:val="00042B5B"/>
    <w:rsid w:val="00047CFF"/>
    <w:rsid w:val="00063BC2"/>
    <w:rsid w:val="000730A8"/>
    <w:rsid w:val="00075184"/>
    <w:rsid w:val="00086866"/>
    <w:rsid w:val="000916CF"/>
    <w:rsid w:val="000C0E07"/>
    <w:rsid w:val="000C3932"/>
    <w:rsid w:val="0011FE03"/>
    <w:rsid w:val="00147AEC"/>
    <w:rsid w:val="001579ED"/>
    <w:rsid w:val="0016161C"/>
    <w:rsid w:val="00177755"/>
    <w:rsid w:val="00194ADC"/>
    <w:rsid w:val="001B4D1A"/>
    <w:rsid w:val="001C2AEE"/>
    <w:rsid w:val="001E5792"/>
    <w:rsid w:val="001E669C"/>
    <w:rsid w:val="001F4395"/>
    <w:rsid w:val="001F7D21"/>
    <w:rsid w:val="00202083"/>
    <w:rsid w:val="002239F6"/>
    <w:rsid w:val="00231F9F"/>
    <w:rsid w:val="002357B0"/>
    <w:rsid w:val="00272A05"/>
    <w:rsid w:val="002749C8"/>
    <w:rsid w:val="00280199"/>
    <w:rsid w:val="00281656"/>
    <w:rsid w:val="00281A26"/>
    <w:rsid w:val="002B1F57"/>
    <w:rsid w:val="002B3F67"/>
    <w:rsid w:val="002B7F80"/>
    <w:rsid w:val="002D1CF9"/>
    <w:rsid w:val="002D5A20"/>
    <w:rsid w:val="002D5B95"/>
    <w:rsid w:val="002D6A77"/>
    <w:rsid w:val="002E3F8D"/>
    <w:rsid w:val="002E76BD"/>
    <w:rsid w:val="00306D35"/>
    <w:rsid w:val="003254FB"/>
    <w:rsid w:val="00340391"/>
    <w:rsid w:val="00342137"/>
    <w:rsid w:val="00347EA8"/>
    <w:rsid w:val="003660F0"/>
    <w:rsid w:val="00377E99"/>
    <w:rsid w:val="00391EC0"/>
    <w:rsid w:val="003A0114"/>
    <w:rsid w:val="003C26BA"/>
    <w:rsid w:val="003D4E6E"/>
    <w:rsid w:val="003D6410"/>
    <w:rsid w:val="003E7C9E"/>
    <w:rsid w:val="003F2E39"/>
    <w:rsid w:val="0040196F"/>
    <w:rsid w:val="0042464F"/>
    <w:rsid w:val="004451C4"/>
    <w:rsid w:val="00452B04"/>
    <w:rsid w:val="00454009"/>
    <w:rsid w:val="00487F2A"/>
    <w:rsid w:val="004949B4"/>
    <w:rsid w:val="004B6EBC"/>
    <w:rsid w:val="004C14FE"/>
    <w:rsid w:val="004D2D79"/>
    <w:rsid w:val="004D32CD"/>
    <w:rsid w:val="004D4FA9"/>
    <w:rsid w:val="004E35BE"/>
    <w:rsid w:val="004F2B70"/>
    <w:rsid w:val="0050036E"/>
    <w:rsid w:val="00521BA3"/>
    <w:rsid w:val="00522DB6"/>
    <w:rsid w:val="0053263E"/>
    <w:rsid w:val="00535ED4"/>
    <w:rsid w:val="00541E86"/>
    <w:rsid w:val="0054719E"/>
    <w:rsid w:val="0056084F"/>
    <w:rsid w:val="00573A80"/>
    <w:rsid w:val="005B3830"/>
    <w:rsid w:val="00600055"/>
    <w:rsid w:val="00605275"/>
    <w:rsid w:val="00605506"/>
    <w:rsid w:val="0063592D"/>
    <w:rsid w:val="00660614"/>
    <w:rsid w:val="00664164"/>
    <w:rsid w:val="00664286"/>
    <w:rsid w:val="00664FBE"/>
    <w:rsid w:val="0067478E"/>
    <w:rsid w:val="0068077E"/>
    <w:rsid w:val="006942D7"/>
    <w:rsid w:val="006977C6"/>
    <w:rsid w:val="006E6A2B"/>
    <w:rsid w:val="007278BE"/>
    <w:rsid w:val="00744690"/>
    <w:rsid w:val="00752F99"/>
    <w:rsid w:val="00767AD6"/>
    <w:rsid w:val="00796CED"/>
    <w:rsid w:val="007A7EA3"/>
    <w:rsid w:val="007B2008"/>
    <w:rsid w:val="007B4B53"/>
    <w:rsid w:val="007C2E0F"/>
    <w:rsid w:val="007C40E0"/>
    <w:rsid w:val="007E1E14"/>
    <w:rsid w:val="007E262B"/>
    <w:rsid w:val="00831E8D"/>
    <w:rsid w:val="0083772F"/>
    <w:rsid w:val="00844E45"/>
    <w:rsid w:val="00863302"/>
    <w:rsid w:val="00881805"/>
    <w:rsid w:val="008A3FD3"/>
    <w:rsid w:val="008B5147"/>
    <w:rsid w:val="008C451C"/>
    <w:rsid w:val="008C5C39"/>
    <w:rsid w:val="008C688C"/>
    <w:rsid w:val="008E1B79"/>
    <w:rsid w:val="00904FDD"/>
    <w:rsid w:val="00907492"/>
    <w:rsid w:val="009110DA"/>
    <w:rsid w:val="00913BB5"/>
    <w:rsid w:val="00923ED6"/>
    <w:rsid w:val="0093066F"/>
    <w:rsid w:val="009348F9"/>
    <w:rsid w:val="0094142A"/>
    <w:rsid w:val="00942551"/>
    <w:rsid w:val="00952F01"/>
    <w:rsid w:val="009552C1"/>
    <w:rsid w:val="009841B7"/>
    <w:rsid w:val="009912F8"/>
    <w:rsid w:val="009E1546"/>
    <w:rsid w:val="009E2389"/>
    <w:rsid w:val="009F77A6"/>
    <w:rsid w:val="00A17C7B"/>
    <w:rsid w:val="00A25FD0"/>
    <w:rsid w:val="00A47FB7"/>
    <w:rsid w:val="00A54847"/>
    <w:rsid w:val="00AA0ECD"/>
    <w:rsid w:val="00AA78F4"/>
    <w:rsid w:val="00AD1680"/>
    <w:rsid w:val="00AE7A90"/>
    <w:rsid w:val="00B159AE"/>
    <w:rsid w:val="00B31508"/>
    <w:rsid w:val="00B329F1"/>
    <w:rsid w:val="00B6216F"/>
    <w:rsid w:val="00B62793"/>
    <w:rsid w:val="00B7090E"/>
    <w:rsid w:val="00BA16D0"/>
    <w:rsid w:val="00BB11B8"/>
    <w:rsid w:val="00C02BAB"/>
    <w:rsid w:val="00C03791"/>
    <w:rsid w:val="00C2315E"/>
    <w:rsid w:val="00C443BD"/>
    <w:rsid w:val="00C47D9B"/>
    <w:rsid w:val="00C5290C"/>
    <w:rsid w:val="00C552EA"/>
    <w:rsid w:val="00C7701F"/>
    <w:rsid w:val="00C77FCB"/>
    <w:rsid w:val="00CB78DF"/>
    <w:rsid w:val="00D03A03"/>
    <w:rsid w:val="00D03AB9"/>
    <w:rsid w:val="00D1273D"/>
    <w:rsid w:val="00D179F5"/>
    <w:rsid w:val="00D20CD1"/>
    <w:rsid w:val="00D31DD0"/>
    <w:rsid w:val="00D6542A"/>
    <w:rsid w:val="00D71BE3"/>
    <w:rsid w:val="00D72DB3"/>
    <w:rsid w:val="00D779DF"/>
    <w:rsid w:val="00D81390"/>
    <w:rsid w:val="00DA352B"/>
    <w:rsid w:val="00DD07D4"/>
    <w:rsid w:val="00DF7FD6"/>
    <w:rsid w:val="00E02DB2"/>
    <w:rsid w:val="00E076F2"/>
    <w:rsid w:val="00E15D11"/>
    <w:rsid w:val="00E41FFB"/>
    <w:rsid w:val="00E463DB"/>
    <w:rsid w:val="00E54450"/>
    <w:rsid w:val="00E54B8A"/>
    <w:rsid w:val="00E60FE2"/>
    <w:rsid w:val="00E83B81"/>
    <w:rsid w:val="00E92056"/>
    <w:rsid w:val="00E97981"/>
    <w:rsid w:val="00EC5064"/>
    <w:rsid w:val="00ED24F7"/>
    <w:rsid w:val="00ED78DA"/>
    <w:rsid w:val="00EE5A9B"/>
    <w:rsid w:val="00EE6924"/>
    <w:rsid w:val="00EE6E13"/>
    <w:rsid w:val="00F03DB4"/>
    <w:rsid w:val="00F05AAF"/>
    <w:rsid w:val="00F22969"/>
    <w:rsid w:val="00F3059F"/>
    <w:rsid w:val="00F33A9B"/>
    <w:rsid w:val="00F53A36"/>
    <w:rsid w:val="00F6396B"/>
    <w:rsid w:val="00F67A23"/>
    <w:rsid w:val="00F70D6E"/>
    <w:rsid w:val="00F9379B"/>
    <w:rsid w:val="00F943FD"/>
    <w:rsid w:val="00FA1940"/>
    <w:rsid w:val="00FD1503"/>
    <w:rsid w:val="00FE320F"/>
    <w:rsid w:val="00FE698C"/>
    <w:rsid w:val="00FF546C"/>
    <w:rsid w:val="013482B9"/>
    <w:rsid w:val="022B6062"/>
    <w:rsid w:val="02BFBD0E"/>
    <w:rsid w:val="0303367B"/>
    <w:rsid w:val="03201463"/>
    <w:rsid w:val="03B139EC"/>
    <w:rsid w:val="0468E044"/>
    <w:rsid w:val="04F46ABA"/>
    <w:rsid w:val="058F575F"/>
    <w:rsid w:val="05B86990"/>
    <w:rsid w:val="06AC70C8"/>
    <w:rsid w:val="06BE33E4"/>
    <w:rsid w:val="06F8D20E"/>
    <w:rsid w:val="07716979"/>
    <w:rsid w:val="080BA2A9"/>
    <w:rsid w:val="08675B21"/>
    <w:rsid w:val="086A4B83"/>
    <w:rsid w:val="0AABEB2F"/>
    <w:rsid w:val="0B73406F"/>
    <w:rsid w:val="0D1E4184"/>
    <w:rsid w:val="0D6CDA9E"/>
    <w:rsid w:val="0E8DDD70"/>
    <w:rsid w:val="0EC1833C"/>
    <w:rsid w:val="1062562C"/>
    <w:rsid w:val="1086B581"/>
    <w:rsid w:val="1152B06C"/>
    <w:rsid w:val="11782393"/>
    <w:rsid w:val="11F47D83"/>
    <w:rsid w:val="12A491F5"/>
    <w:rsid w:val="1320909E"/>
    <w:rsid w:val="141B56BB"/>
    <w:rsid w:val="14A0AEAF"/>
    <w:rsid w:val="1520B778"/>
    <w:rsid w:val="15453E8F"/>
    <w:rsid w:val="157C0D89"/>
    <w:rsid w:val="15AD8252"/>
    <w:rsid w:val="173DEFA5"/>
    <w:rsid w:val="197F8726"/>
    <w:rsid w:val="1996A5C9"/>
    <w:rsid w:val="19A1B6BD"/>
    <w:rsid w:val="19B51AAE"/>
    <w:rsid w:val="1ABFF3A2"/>
    <w:rsid w:val="1B609036"/>
    <w:rsid w:val="1BA5C185"/>
    <w:rsid w:val="1CB6C019"/>
    <w:rsid w:val="1D07A128"/>
    <w:rsid w:val="1DF4EC3E"/>
    <w:rsid w:val="1E799ECE"/>
    <w:rsid w:val="20D8AE06"/>
    <w:rsid w:val="2211C1A3"/>
    <w:rsid w:val="23D118C5"/>
    <w:rsid w:val="23E7F453"/>
    <w:rsid w:val="25AEEDA7"/>
    <w:rsid w:val="2606844B"/>
    <w:rsid w:val="26B41626"/>
    <w:rsid w:val="2783EB20"/>
    <w:rsid w:val="2800E92A"/>
    <w:rsid w:val="289B2C7D"/>
    <w:rsid w:val="29A4C1F5"/>
    <w:rsid w:val="29A4F54A"/>
    <w:rsid w:val="29EC97E4"/>
    <w:rsid w:val="2ABC953E"/>
    <w:rsid w:val="2B4342CB"/>
    <w:rsid w:val="2B4657E5"/>
    <w:rsid w:val="2C23AF16"/>
    <w:rsid w:val="2D6CC42C"/>
    <w:rsid w:val="2EEB7802"/>
    <w:rsid w:val="2FA02AA2"/>
    <w:rsid w:val="34504F25"/>
    <w:rsid w:val="34F27D9A"/>
    <w:rsid w:val="38EA0458"/>
    <w:rsid w:val="3A33277D"/>
    <w:rsid w:val="3AAC87CF"/>
    <w:rsid w:val="3BD288F4"/>
    <w:rsid w:val="3C0AA592"/>
    <w:rsid w:val="3D29513D"/>
    <w:rsid w:val="3EC282B1"/>
    <w:rsid w:val="3FB736F7"/>
    <w:rsid w:val="3FC18C33"/>
    <w:rsid w:val="3FE41849"/>
    <w:rsid w:val="40C38615"/>
    <w:rsid w:val="4126401D"/>
    <w:rsid w:val="41DB55C4"/>
    <w:rsid w:val="4209B9FB"/>
    <w:rsid w:val="429D6596"/>
    <w:rsid w:val="434F89C0"/>
    <w:rsid w:val="438DC8CB"/>
    <w:rsid w:val="43DAC9C2"/>
    <w:rsid w:val="4494C7DD"/>
    <w:rsid w:val="44E8055C"/>
    <w:rsid w:val="4554C89A"/>
    <w:rsid w:val="46A2862C"/>
    <w:rsid w:val="47CC7099"/>
    <w:rsid w:val="48B7FC1F"/>
    <w:rsid w:val="496EC3CF"/>
    <w:rsid w:val="4A242F0C"/>
    <w:rsid w:val="4B1EB517"/>
    <w:rsid w:val="4B403914"/>
    <w:rsid w:val="4B493478"/>
    <w:rsid w:val="4B517F97"/>
    <w:rsid w:val="4B872B62"/>
    <w:rsid w:val="4BB8C51A"/>
    <w:rsid w:val="4C54DB75"/>
    <w:rsid w:val="4D1D5A9C"/>
    <w:rsid w:val="4D580B55"/>
    <w:rsid w:val="4E10C2EB"/>
    <w:rsid w:val="4EA07008"/>
    <w:rsid w:val="50AF6564"/>
    <w:rsid w:val="5144397C"/>
    <w:rsid w:val="51A83A31"/>
    <w:rsid w:val="5362B0FE"/>
    <w:rsid w:val="539577F6"/>
    <w:rsid w:val="53C0F923"/>
    <w:rsid w:val="54AAE81A"/>
    <w:rsid w:val="56A76969"/>
    <w:rsid w:val="56F6687A"/>
    <w:rsid w:val="57A2617F"/>
    <w:rsid w:val="57FEAE2C"/>
    <w:rsid w:val="5868F19C"/>
    <w:rsid w:val="5BEC7641"/>
    <w:rsid w:val="5C3DC4D6"/>
    <w:rsid w:val="5CA2A238"/>
    <w:rsid w:val="5D4A4669"/>
    <w:rsid w:val="5E605DA9"/>
    <w:rsid w:val="5EA9E47A"/>
    <w:rsid w:val="617810C9"/>
    <w:rsid w:val="62E21205"/>
    <w:rsid w:val="644C742E"/>
    <w:rsid w:val="64802C98"/>
    <w:rsid w:val="64B1344A"/>
    <w:rsid w:val="64B26807"/>
    <w:rsid w:val="660941E1"/>
    <w:rsid w:val="67830694"/>
    <w:rsid w:val="67D462E8"/>
    <w:rsid w:val="69B14343"/>
    <w:rsid w:val="69CA78D0"/>
    <w:rsid w:val="69EC22C7"/>
    <w:rsid w:val="6A659F93"/>
    <w:rsid w:val="6AEC12A1"/>
    <w:rsid w:val="6B2D2FE4"/>
    <w:rsid w:val="6CDF66F5"/>
    <w:rsid w:val="6EA7CB3A"/>
    <w:rsid w:val="6EE1F7DD"/>
    <w:rsid w:val="6FFAD790"/>
    <w:rsid w:val="6FFF4639"/>
    <w:rsid w:val="7096A6B3"/>
    <w:rsid w:val="70ACA868"/>
    <w:rsid w:val="71A72C21"/>
    <w:rsid w:val="7277CB1F"/>
    <w:rsid w:val="7288AD56"/>
    <w:rsid w:val="74D30A2D"/>
    <w:rsid w:val="75357EA5"/>
    <w:rsid w:val="779FD124"/>
    <w:rsid w:val="77DE49F9"/>
    <w:rsid w:val="7A204AE9"/>
    <w:rsid w:val="7B771315"/>
    <w:rsid w:val="7DF498C5"/>
    <w:rsid w:val="7E4DA9CD"/>
    <w:rsid w:val="7EAF9046"/>
    <w:rsid w:val="7F017F61"/>
    <w:rsid w:val="7F69C278"/>
    <w:rsid w:val="7F942F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04726A"/>
  <w15:chartTrackingRefBased/>
  <w15:docId w15:val="{63059BAD-4B6F-42CE-A676-678611253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1B79"/>
    <w:rPr>
      <w:lang w:eastAsia="en-US"/>
    </w:rPr>
  </w:style>
  <w:style w:type="paragraph" w:styleId="Heading1">
    <w:name w:val="heading 1"/>
    <w:basedOn w:val="Normal"/>
    <w:next w:val="Normal"/>
    <w:qFormat/>
    <w:rsid w:val="008E1B79"/>
    <w:pPr>
      <w:keepNext/>
      <w:outlineLvl w:val="0"/>
    </w:pPr>
    <w:rPr>
      <w:rFonts w:ascii="Arial" w:hAnsi="Arial"/>
      <w:b/>
      <w:bCs/>
      <w:iCs/>
      <w:snapToGrid w:val="0"/>
    </w:rPr>
  </w:style>
  <w:style w:type="paragraph" w:styleId="Heading2">
    <w:name w:val="heading 2"/>
    <w:basedOn w:val="Normal"/>
    <w:next w:val="Normal"/>
    <w:qFormat/>
    <w:rsid w:val="008E1B79"/>
    <w:pPr>
      <w:keepNext/>
      <w:ind w:left="1440" w:hanging="1440"/>
      <w:outlineLvl w:val="1"/>
    </w:pPr>
    <w:rPr>
      <w:rFonts w:ascii="Arial" w:hAnsi="Arial"/>
      <w:b/>
      <w:bCs/>
      <w:snapToGrid w:val="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E1B79"/>
    <w:pPr>
      <w:jc w:val="both"/>
    </w:pPr>
    <w:rPr>
      <w:rFonts w:ascii="Arial" w:hAnsi="Arial" w:cs="Arial"/>
      <w:sz w:val="22"/>
    </w:rPr>
  </w:style>
  <w:style w:type="paragraph" w:styleId="Header">
    <w:name w:val="header"/>
    <w:basedOn w:val="Normal"/>
    <w:rsid w:val="008E1B79"/>
    <w:pPr>
      <w:tabs>
        <w:tab w:val="center" w:pos="4153"/>
        <w:tab w:val="right" w:pos="8306"/>
      </w:tabs>
    </w:pPr>
  </w:style>
  <w:style w:type="paragraph" w:customStyle="1" w:styleId="clauseindent">
    <w:name w:val="clauseindent"/>
    <w:basedOn w:val="Normal"/>
    <w:rsid w:val="008E1B79"/>
    <w:pPr>
      <w:keepNext/>
      <w:keepLines/>
      <w:spacing w:after="240"/>
      <w:ind w:left="851"/>
      <w:jc w:val="both"/>
    </w:pPr>
    <w:rPr>
      <w:rFonts w:ascii="Arial" w:hAnsi="Arial"/>
      <w:sz w:val="22"/>
    </w:rPr>
  </w:style>
  <w:style w:type="character" w:styleId="Hyperlink">
    <w:name w:val="Hyperlink"/>
    <w:rsid w:val="008E1B79"/>
    <w:rPr>
      <w:color w:val="0000FF"/>
      <w:u w:val="single"/>
    </w:rPr>
  </w:style>
  <w:style w:type="paragraph" w:styleId="TOC1">
    <w:name w:val="toc 1"/>
    <w:basedOn w:val="Normal"/>
    <w:next w:val="TOC2"/>
    <w:semiHidden/>
    <w:rsid w:val="008E1B79"/>
    <w:pPr>
      <w:keepNext/>
      <w:tabs>
        <w:tab w:val="right" w:leader="dot" w:pos="8312"/>
      </w:tabs>
      <w:spacing w:before="240" w:after="240"/>
    </w:pPr>
    <w:rPr>
      <w:rFonts w:ascii="Garamond MT" w:hAnsi="Garamond MT"/>
      <w:sz w:val="24"/>
    </w:rPr>
  </w:style>
  <w:style w:type="paragraph" w:styleId="BodyText2">
    <w:name w:val="Body Text 2"/>
    <w:basedOn w:val="Normal"/>
    <w:rsid w:val="008E1B79"/>
    <w:pPr>
      <w:spacing w:before="120" w:after="240"/>
      <w:jc w:val="both"/>
    </w:pPr>
    <w:rPr>
      <w:rFonts w:ascii="Arial" w:hAnsi="Arial"/>
      <w:b/>
      <w:sz w:val="24"/>
      <w:lang w:val="en-US"/>
    </w:rPr>
  </w:style>
  <w:style w:type="paragraph" w:styleId="TOC2">
    <w:name w:val="toc 2"/>
    <w:basedOn w:val="Normal"/>
    <w:next w:val="Normal"/>
    <w:autoRedefine/>
    <w:semiHidden/>
    <w:rsid w:val="008E1B79"/>
    <w:pPr>
      <w:ind w:left="200"/>
    </w:pPr>
  </w:style>
  <w:style w:type="paragraph" w:styleId="BalloonText">
    <w:name w:val="Balloon Text"/>
    <w:basedOn w:val="Normal"/>
    <w:semiHidden/>
    <w:rsid w:val="008E1B79"/>
    <w:rPr>
      <w:rFonts w:ascii="Tahoma" w:hAnsi="Tahoma" w:cs="Tahoma"/>
      <w:sz w:val="16"/>
      <w:szCs w:val="16"/>
    </w:rPr>
  </w:style>
  <w:style w:type="paragraph" w:styleId="Footer">
    <w:name w:val="footer"/>
    <w:basedOn w:val="Normal"/>
    <w:rsid w:val="007C2E0F"/>
    <w:pPr>
      <w:tabs>
        <w:tab w:val="center" w:pos="4153"/>
        <w:tab w:val="right" w:pos="8306"/>
      </w:tabs>
    </w:pPr>
  </w:style>
  <w:style w:type="character" w:styleId="PageNumber">
    <w:name w:val="page number"/>
    <w:rsid w:val="00AA0ECD"/>
    <w:rPr>
      <w:rFonts w:ascii="Garamond MT" w:hAnsi="Garamond MT"/>
      <w:sz w:val="24"/>
    </w:rPr>
  </w:style>
  <w:style w:type="paragraph" w:styleId="Revision">
    <w:name w:val="Revision"/>
    <w:hidden/>
    <w:uiPriority w:val="99"/>
    <w:semiHidden/>
    <w:rsid w:val="000916CF"/>
    <w:rPr>
      <w:lang w:eastAsia="en-US"/>
    </w:rPr>
  </w:style>
  <w:style w:type="character" w:customStyle="1" w:styleId="normaltextrun">
    <w:name w:val="normaltextrun"/>
    <w:basedOn w:val="DefaultParagraphFont"/>
    <w:rsid w:val="009E1546"/>
  </w:style>
  <w:style w:type="character" w:customStyle="1" w:styleId="eop">
    <w:name w:val="eop"/>
    <w:basedOn w:val="DefaultParagraphFont"/>
    <w:rsid w:val="009E1546"/>
  </w:style>
  <w:style w:type="character" w:styleId="CommentReference">
    <w:name w:val="annotation reference"/>
    <w:basedOn w:val="DefaultParagraphFont"/>
    <w:rsid w:val="0040196F"/>
    <w:rPr>
      <w:sz w:val="16"/>
      <w:szCs w:val="16"/>
    </w:rPr>
  </w:style>
  <w:style w:type="paragraph" w:styleId="CommentText">
    <w:name w:val="annotation text"/>
    <w:basedOn w:val="Normal"/>
    <w:link w:val="CommentTextChar"/>
    <w:rsid w:val="0040196F"/>
  </w:style>
  <w:style w:type="character" w:customStyle="1" w:styleId="CommentTextChar">
    <w:name w:val="Comment Text Char"/>
    <w:basedOn w:val="DefaultParagraphFont"/>
    <w:link w:val="CommentText"/>
    <w:rsid w:val="0040196F"/>
    <w:rPr>
      <w:lang w:eastAsia="en-US"/>
    </w:rPr>
  </w:style>
  <w:style w:type="paragraph" w:styleId="CommentSubject">
    <w:name w:val="annotation subject"/>
    <w:basedOn w:val="CommentText"/>
    <w:next w:val="CommentText"/>
    <w:link w:val="CommentSubjectChar"/>
    <w:rsid w:val="0040196F"/>
    <w:rPr>
      <w:b/>
      <w:bCs/>
    </w:rPr>
  </w:style>
  <w:style w:type="character" w:customStyle="1" w:styleId="CommentSubjectChar">
    <w:name w:val="Comment Subject Char"/>
    <w:basedOn w:val="CommentTextChar"/>
    <w:link w:val="CommentSubject"/>
    <w:rsid w:val="0040196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40564701-D7AC-4A58-A7C5-DAF26D3265F1}">
  <ds:schemaRefs>
    <ds:schemaRef ds:uri="http://schemas.microsoft.com/sharepoint/v3/contenttype/forms"/>
  </ds:schemaRefs>
</ds:datastoreItem>
</file>

<file path=customXml/itemProps2.xml><?xml version="1.0" encoding="utf-8"?>
<ds:datastoreItem xmlns:ds="http://schemas.openxmlformats.org/officeDocument/2006/customXml" ds:itemID="{E8274262-AFB4-4648-8524-9DF413485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15993D-0ABE-49AB-BD05-39AC9E0DD960}">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2034</Words>
  <Characters>11596</Characters>
  <Application>Microsoft Office Word</Application>
  <DocSecurity>2</DocSecurity>
  <Lines>96</Lines>
  <Paragraphs>27</Paragraphs>
  <ScaleCrop>false</ScaleCrop>
  <Company>National Grid</Company>
  <LinksUpToDate>false</LinksUpToDate>
  <CharactersWithSpaces>13603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Exhibit U</dc:title>
  <dc:subject/>
  <dc:creator>Beverley.Viney</dc:creator>
  <cp:keywords/>
  <dc:description/>
  <cp:lastModifiedBy>Guidance</cp:lastModifiedBy>
  <cp:revision>3</cp:revision>
  <cp:lastPrinted>2025-06-05T11:06:00Z</cp:lastPrinted>
  <dcterms:created xsi:type="dcterms:W3CDTF">2025-06-19T10:50:00Z</dcterms:created>
  <dcterms:modified xsi:type="dcterms:W3CDTF">2025-06-19T10:55:00Z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Status">
    <vt:lpwstr>Draft</vt:lpwstr>
  </property>
  <property fmtid="{D5CDD505-2E9C-101B-9397-08002B2CF9AE}" pid="4" name="Applicable Start Date">
    <vt:lpwstr>2009-02-17T16:00:08Z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2009-02-17T16:00:08Z</vt:lpwstr>
  </property>
  <property fmtid="{D5CDD505-2E9C-101B-9397-08002B2CF9AE}" pid="8" name="Meeting Date">
    <vt:lpwstr>2009-02-17T16:00:08Z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Beverley.Viney</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MediaServiceImageTags">
    <vt:lpwstr/>
  </property>
  <property fmtid="{D5CDD505-2E9C-101B-9397-08002B2CF9AE}" pid="21" name="xd_ProgID">
    <vt:lpwstr/>
  </property>
  <property fmtid="{D5CDD505-2E9C-101B-9397-08002B2CF9AE}" pid="22" name="ComplianceAssetId">
    <vt:lpwstr/>
  </property>
  <property fmtid="{D5CDD505-2E9C-101B-9397-08002B2CF9AE}" pid="23" name="TemplateUrl">
    <vt:lpwstr/>
  </property>
  <property fmtid="{D5CDD505-2E9C-101B-9397-08002B2CF9AE}" pid="24" name="_ExtendedDescription">
    <vt:lpwstr/>
  </property>
  <property fmtid="{D5CDD505-2E9C-101B-9397-08002B2CF9AE}" pid="25" name="TriggerFlowInfo">
    <vt:lpwstr/>
  </property>
  <property fmtid="{D5CDD505-2E9C-101B-9397-08002B2CF9AE}" pid="26" name="xd_Signature">
    <vt:bool>false</vt:bool>
  </property>
</Properties>
</file>